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09CD" w14:textId="77777777" w:rsidR="00A63308" w:rsidRPr="00BB4922" w:rsidRDefault="00D339CC" w:rsidP="00C77EAF">
      <w:pP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86912" behindDoc="0" locked="0" layoutInCell="1" allowOverlap="1" wp14:anchorId="2C70799E" wp14:editId="31237EB4">
                <wp:simplePos x="0" y="0"/>
                <wp:positionH relativeFrom="column">
                  <wp:posOffset>-222250</wp:posOffset>
                </wp:positionH>
                <wp:positionV relativeFrom="paragraph">
                  <wp:posOffset>-474980</wp:posOffset>
                </wp:positionV>
                <wp:extent cx="6685807" cy="9730800"/>
                <wp:effectExtent l="0" t="0" r="7620" b="10160"/>
                <wp:wrapNone/>
                <wp:docPr id="17" name="Retângulo 17"/>
                <wp:cNvGraphicFramePr/>
                <a:graphic xmlns:a="http://schemas.openxmlformats.org/drawingml/2006/main">
                  <a:graphicData uri="http://schemas.microsoft.com/office/word/2010/wordprocessingShape">
                    <wps:wsp>
                      <wps:cNvSpPr/>
                      <wps:spPr>
                        <a:xfrm>
                          <a:off x="0" y="0"/>
                          <a:ext cx="6685807" cy="9730800"/>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F7EC70" id="Retângulo 17" o:spid="_x0000_s1026" style="position:absolute;margin-left:-17.5pt;margin-top:-37.4pt;width:526.45pt;height:766.2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" filled="f" strokecolor="black [3213]" strokeweight=".5pt"/>
            </w:pict>
          </mc:Fallback>
        </mc:AlternateContent>
      </w:r>
    </w:p>
    <w:p w14:paraId="7DD768BA" w14:textId="77777777" w:rsidR="006020A6" w:rsidRPr="00711517" w:rsidRDefault="006020A6" w:rsidP="006020A6">
      <w:pPr>
        <w:spacing w:after="0"/>
        <w:jc w:val="center"/>
        <w:rPr>
          <w:rFonts w:cstheme="minorHAnsi"/>
          <w:b/>
          <w:lang w:val="en-US"/>
        </w:rPr>
      </w:pPr>
      <w:r w:rsidRPr="00711517">
        <w:rPr>
          <w:rFonts w:cstheme="minorHAnsi"/>
          <w:b/>
          <w:lang w:val="en-US"/>
        </w:rPr>
        <w:t xml:space="preserve">MINISTRY OF </w:t>
      </w:r>
      <w:r>
        <w:rPr>
          <w:rFonts w:cstheme="minorHAnsi"/>
          <w:b/>
          <w:lang w:val="en-US"/>
        </w:rPr>
        <w:t>DEVELOPMENT, INDUSTRY, COMMERCE AND SERVICES</w:t>
      </w:r>
      <w:r w:rsidRPr="00711517">
        <w:rPr>
          <w:rFonts w:cstheme="minorHAnsi"/>
          <w:b/>
          <w:lang w:val="en-US"/>
        </w:rPr>
        <w:t xml:space="preserve"> (M</w:t>
      </w:r>
      <w:r>
        <w:rPr>
          <w:rFonts w:cstheme="minorHAnsi"/>
          <w:b/>
          <w:lang w:val="en-US"/>
        </w:rPr>
        <w:t>DIC</w:t>
      </w:r>
      <w:r w:rsidRPr="00711517">
        <w:rPr>
          <w:rFonts w:cstheme="minorHAnsi"/>
          <w:b/>
          <w:lang w:val="en-US"/>
        </w:rPr>
        <w:t>)</w:t>
      </w:r>
    </w:p>
    <w:p w14:paraId="4BD9A107" w14:textId="77777777" w:rsidR="006020A6" w:rsidRPr="00711517" w:rsidRDefault="006020A6" w:rsidP="006020A6">
      <w:pPr>
        <w:spacing w:after="0"/>
        <w:jc w:val="center"/>
        <w:rPr>
          <w:rFonts w:cstheme="minorHAnsi"/>
          <w:lang w:val="en-US" w:eastAsia="pt-BR"/>
        </w:rPr>
      </w:pPr>
      <w:r w:rsidRPr="00711517">
        <w:rPr>
          <w:rFonts w:cstheme="minorHAnsi"/>
          <w:b/>
          <w:lang w:val="en-US"/>
        </w:rPr>
        <w:t>SECRETARIAT OF FOREIGN TRADE (SECEX)</w:t>
      </w:r>
    </w:p>
    <w:p w14:paraId="77037450" w14:textId="77777777" w:rsidR="006020A6" w:rsidRPr="00711517" w:rsidRDefault="006020A6" w:rsidP="006020A6">
      <w:pPr>
        <w:pStyle w:val="Cabealho"/>
        <w:jc w:val="center"/>
        <w:rPr>
          <w:rFonts w:asciiTheme="minorHAnsi" w:hAnsiTheme="minorHAnsi" w:cstheme="minorHAnsi"/>
          <w:sz w:val="22"/>
          <w:szCs w:val="22"/>
          <w:lang w:val="en-US"/>
        </w:rPr>
      </w:pPr>
      <w:r>
        <w:rPr>
          <w:rFonts w:asciiTheme="minorHAnsi" w:hAnsiTheme="minorHAnsi" w:cstheme="minorHAnsi"/>
          <w:b/>
          <w:sz w:val="22"/>
          <w:szCs w:val="22"/>
          <w:lang w:val="en-US"/>
        </w:rPr>
        <w:t>DEPARTMENT</w:t>
      </w:r>
      <w:r w:rsidRPr="00711517">
        <w:rPr>
          <w:rFonts w:asciiTheme="minorHAnsi" w:hAnsiTheme="minorHAnsi" w:cstheme="minorHAnsi"/>
          <w:b/>
          <w:sz w:val="22"/>
          <w:szCs w:val="22"/>
          <w:lang w:val="en-US"/>
        </w:rPr>
        <w:t xml:space="preserve"> OF TRADE REMEDIES (D</w:t>
      </w:r>
      <w:r>
        <w:rPr>
          <w:rFonts w:asciiTheme="minorHAnsi" w:hAnsiTheme="minorHAnsi" w:cstheme="minorHAnsi"/>
          <w:b/>
          <w:sz w:val="22"/>
          <w:szCs w:val="22"/>
          <w:lang w:val="en-US"/>
        </w:rPr>
        <w:t>E</w:t>
      </w:r>
      <w:r w:rsidRPr="00711517">
        <w:rPr>
          <w:rFonts w:asciiTheme="minorHAnsi" w:hAnsiTheme="minorHAnsi" w:cstheme="minorHAnsi"/>
          <w:b/>
          <w:sz w:val="22"/>
          <w:szCs w:val="22"/>
          <w:lang w:val="en-US"/>
        </w:rPr>
        <w:t>COM)</w:t>
      </w:r>
    </w:p>
    <w:p w14:paraId="5A921B0B" w14:textId="77777777" w:rsidR="006020A6" w:rsidRPr="00711517" w:rsidRDefault="006020A6" w:rsidP="006020A6">
      <w:pPr>
        <w:spacing w:after="0"/>
        <w:jc w:val="center"/>
        <w:rPr>
          <w:rFonts w:cstheme="minorHAnsi"/>
          <w:sz w:val="18"/>
          <w:szCs w:val="18"/>
        </w:rPr>
      </w:pPr>
      <w:r w:rsidRPr="00711517">
        <w:rPr>
          <w:rFonts w:cstheme="minorHAnsi"/>
          <w:sz w:val="18"/>
          <w:szCs w:val="18"/>
        </w:rPr>
        <w:t>Esplanada dos Ministérios, Bloco J, Sala 408, Brasília – DF, CEP 70.053-900</w:t>
      </w:r>
    </w:p>
    <w:p w14:paraId="32246A1C" w14:textId="77777777" w:rsidR="006020A6" w:rsidRPr="00711517" w:rsidRDefault="006020A6" w:rsidP="006020A6">
      <w:pPr>
        <w:spacing w:after="0"/>
        <w:jc w:val="center"/>
        <w:rPr>
          <w:rFonts w:cstheme="minorHAnsi"/>
          <w:sz w:val="18"/>
          <w:szCs w:val="18"/>
          <w:lang w:val="en-US"/>
        </w:rPr>
      </w:pPr>
      <w:r w:rsidRPr="00711517">
        <w:rPr>
          <w:rFonts w:cstheme="minorHAnsi"/>
          <w:sz w:val="18"/>
          <w:szCs w:val="18"/>
          <w:lang w:val="en-US"/>
        </w:rPr>
        <w:t>Contact: (+55 61) 2027-7770</w:t>
      </w:r>
      <w:r w:rsidRPr="00711517">
        <w:rPr>
          <w:rFonts w:cstheme="minorHAnsi"/>
          <w:sz w:val="18"/>
          <w:szCs w:val="18"/>
          <w:lang w:val="en-US"/>
        </w:rPr>
        <w:tab/>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2B6CCB" w:rsidRDefault="00F33664" w:rsidP="00A63308">
      <w:pPr>
        <w:jc w:val="both"/>
        <w:rPr>
          <w:rFonts w:cstheme="minorHAnsi"/>
          <w:sz w:val="24"/>
          <w:szCs w:val="24"/>
          <w:lang w:val="en-US"/>
        </w:rPr>
      </w:pPr>
    </w:p>
    <w:p w14:paraId="54A85DC6" w14:textId="681862E6" w:rsidR="007E1ACA" w:rsidRPr="001613FC" w:rsidRDefault="007E1ACA" w:rsidP="007E1ACA">
      <w:pPr>
        <w:jc w:val="both"/>
        <w:rPr>
          <w:rFonts w:cstheme="minorHAnsi"/>
          <w:color w:val="000000" w:themeColor="text1"/>
          <w:sz w:val="24"/>
          <w:szCs w:val="24"/>
          <w:lang w:val="en-US"/>
        </w:rPr>
      </w:pPr>
      <w:r w:rsidRPr="001613FC">
        <w:rPr>
          <w:rFonts w:cstheme="minorHAnsi"/>
          <w:color w:val="000000" w:themeColor="text1"/>
          <w:sz w:val="24"/>
          <w:szCs w:val="24"/>
          <w:lang w:val="en-US"/>
        </w:rPr>
        <w:t xml:space="preserve">Investigation of the practice of dumping in </w:t>
      </w:r>
      <w:r w:rsidR="001613FC" w:rsidRPr="001613FC">
        <w:rPr>
          <w:rFonts w:cstheme="minorHAnsi"/>
          <w:color w:val="000000" w:themeColor="text1"/>
          <w:sz w:val="24"/>
          <w:szCs w:val="24"/>
          <w:u w:color="FF0000"/>
          <w:lang w:val="en-US"/>
        </w:rPr>
        <w:t>Yale or Tetra brass key blanks</w:t>
      </w:r>
      <w:r w:rsidRPr="001613FC">
        <w:rPr>
          <w:rFonts w:cstheme="minorHAnsi"/>
          <w:color w:val="000000" w:themeColor="text1"/>
          <w:sz w:val="24"/>
          <w:szCs w:val="24"/>
          <w:lang w:val="en-US"/>
        </w:rPr>
        <w:t xml:space="preserve"> exports to Brazil, usually classified under </w:t>
      </w:r>
      <w:r w:rsidR="00E72607" w:rsidRPr="001613FC">
        <w:rPr>
          <w:rFonts w:cstheme="minorHAnsi"/>
          <w:color w:val="000000" w:themeColor="text1"/>
          <w:sz w:val="24"/>
          <w:szCs w:val="24"/>
          <w:lang w:val="en-US"/>
        </w:rPr>
        <w:t>sub</w:t>
      </w:r>
      <w:r w:rsidRPr="001613FC">
        <w:rPr>
          <w:rFonts w:cstheme="minorHAnsi"/>
          <w:color w:val="000000" w:themeColor="text1"/>
          <w:sz w:val="24"/>
          <w:szCs w:val="24"/>
          <w:lang w:val="en-US"/>
        </w:rPr>
        <w:t>item</w:t>
      </w:r>
      <w:r w:rsidR="001613FC" w:rsidRPr="001613FC">
        <w:rPr>
          <w:rFonts w:cstheme="minorHAnsi"/>
          <w:color w:val="000000" w:themeColor="text1"/>
          <w:sz w:val="24"/>
          <w:szCs w:val="24"/>
          <w:lang w:val="en-US"/>
        </w:rPr>
        <w:t xml:space="preserve"> NCM/SH 8301.70.00</w:t>
      </w:r>
      <w:r w:rsidRPr="001613FC">
        <w:rPr>
          <w:rFonts w:cstheme="minorHAnsi"/>
          <w:color w:val="000000" w:themeColor="text1"/>
          <w:sz w:val="24"/>
          <w:szCs w:val="24"/>
          <w:lang w:val="en-US"/>
        </w:rPr>
        <w:t xml:space="preserve"> of the MERCOSUR Common Nomenclature (NCM – </w:t>
      </w:r>
      <w:proofErr w:type="spellStart"/>
      <w:r w:rsidRPr="001613FC">
        <w:rPr>
          <w:rFonts w:cstheme="minorHAnsi"/>
          <w:color w:val="000000" w:themeColor="text1"/>
          <w:sz w:val="24"/>
          <w:szCs w:val="24"/>
          <w:lang w:val="en-US"/>
        </w:rPr>
        <w:t>Nomenclatura</w:t>
      </w:r>
      <w:proofErr w:type="spellEnd"/>
      <w:r w:rsidRPr="001613FC">
        <w:rPr>
          <w:rFonts w:cstheme="minorHAnsi"/>
          <w:color w:val="000000" w:themeColor="text1"/>
          <w:sz w:val="24"/>
          <w:szCs w:val="24"/>
          <w:lang w:val="en-US"/>
        </w:rPr>
        <w:t xml:space="preserve"> </w:t>
      </w:r>
      <w:proofErr w:type="spellStart"/>
      <w:r w:rsidRPr="001613FC">
        <w:rPr>
          <w:rFonts w:cstheme="minorHAnsi"/>
          <w:color w:val="000000" w:themeColor="text1"/>
          <w:sz w:val="24"/>
          <w:szCs w:val="24"/>
          <w:lang w:val="en-US"/>
        </w:rPr>
        <w:t>Comum</w:t>
      </w:r>
      <w:proofErr w:type="spellEnd"/>
      <w:r w:rsidRPr="001613FC">
        <w:rPr>
          <w:rFonts w:cstheme="minorHAnsi"/>
          <w:color w:val="000000" w:themeColor="text1"/>
          <w:sz w:val="24"/>
          <w:szCs w:val="24"/>
          <w:lang w:val="en-US"/>
        </w:rPr>
        <w:t xml:space="preserve"> do MERCOSUL), </w:t>
      </w:r>
      <w:r w:rsidR="00C26D11" w:rsidRPr="001613FC">
        <w:rPr>
          <w:rFonts w:cstheme="minorHAnsi"/>
          <w:color w:val="000000" w:themeColor="text1"/>
          <w:sz w:val="24"/>
          <w:szCs w:val="24"/>
          <w:lang w:val="en-US"/>
        </w:rPr>
        <w:t xml:space="preserve">originating in </w:t>
      </w:r>
      <w:r w:rsidR="001613FC" w:rsidRPr="001613FC">
        <w:rPr>
          <w:rFonts w:cstheme="minorHAnsi"/>
          <w:color w:val="000000" w:themeColor="text1"/>
          <w:sz w:val="24"/>
          <w:szCs w:val="24"/>
          <w:lang w:val="en-US"/>
        </w:rPr>
        <w:t>China</w:t>
      </w:r>
      <w:r w:rsidRPr="001613FC">
        <w:rPr>
          <w:rFonts w:cstheme="minorHAnsi"/>
          <w:color w:val="000000" w:themeColor="text1"/>
          <w:sz w:val="24"/>
          <w:szCs w:val="24"/>
          <w:lang w:val="en-US"/>
        </w:rPr>
        <w:t>,</w:t>
      </w:r>
      <w:r w:rsidR="001613FC" w:rsidRPr="001613FC">
        <w:rPr>
          <w:rFonts w:cstheme="minorHAnsi"/>
          <w:color w:val="000000" w:themeColor="text1"/>
          <w:sz w:val="24"/>
          <w:szCs w:val="24"/>
          <w:lang w:val="en-US"/>
        </w:rPr>
        <w:t xml:space="preserve"> </w:t>
      </w:r>
      <w:proofErr w:type="gramStart"/>
      <w:r w:rsidR="001613FC" w:rsidRPr="001613FC">
        <w:rPr>
          <w:rFonts w:cstheme="minorHAnsi"/>
          <w:color w:val="000000" w:themeColor="text1"/>
          <w:sz w:val="24"/>
          <w:szCs w:val="24"/>
          <w:lang w:val="en-US"/>
        </w:rPr>
        <w:t>Colombia</w:t>
      </w:r>
      <w:proofErr w:type="gramEnd"/>
      <w:r w:rsidR="001613FC" w:rsidRPr="001613FC">
        <w:rPr>
          <w:rFonts w:cstheme="minorHAnsi"/>
          <w:color w:val="000000" w:themeColor="text1"/>
          <w:sz w:val="24"/>
          <w:szCs w:val="24"/>
          <w:lang w:val="en-US"/>
        </w:rPr>
        <w:t xml:space="preserve"> and Peru, </w:t>
      </w:r>
      <w:r w:rsidRPr="001613FC">
        <w:rPr>
          <w:rFonts w:cstheme="minorHAnsi"/>
          <w:color w:val="000000" w:themeColor="text1"/>
          <w:sz w:val="24"/>
          <w:szCs w:val="24"/>
          <w:lang w:val="en-US"/>
        </w:rPr>
        <w:t>and of injury to the domestic industry due to such practice.</w:t>
      </w:r>
    </w:p>
    <w:p w14:paraId="5A2269F7" w14:textId="77777777" w:rsidR="00A63308" w:rsidRPr="00BB4922" w:rsidRDefault="00A63308" w:rsidP="00A63308">
      <w:pPr>
        <w:jc w:val="both"/>
        <w:rPr>
          <w:rFonts w:cstheme="minorHAnsi"/>
          <w:sz w:val="24"/>
          <w:szCs w:val="24"/>
          <w:lang w:val="en-US"/>
        </w:rPr>
      </w:pPr>
    </w:p>
    <w:p w14:paraId="75481E4A" w14:textId="77777777" w:rsidR="001D6577" w:rsidRPr="00BB4922" w:rsidRDefault="001D6577">
      <w:pPr>
        <w:rPr>
          <w:rFonts w:cstheme="minorHAnsi"/>
          <w:sz w:val="24"/>
          <w:szCs w:val="24"/>
          <w:lang w:val="en-US"/>
        </w:rPr>
      </w:pPr>
    </w:p>
    <w:p w14:paraId="6ABEFCDC" w14:textId="77777777" w:rsidR="001D6577" w:rsidRPr="00BB4922" w:rsidRDefault="001D6577">
      <w:pPr>
        <w:rPr>
          <w:rFonts w:cstheme="minorHAnsi"/>
          <w:sz w:val="24"/>
          <w:szCs w:val="24"/>
          <w:lang w:val="en-US"/>
        </w:rPr>
      </w:pPr>
    </w:p>
    <w:p w14:paraId="3BF7670D" w14:textId="77777777" w:rsidR="00A63308" w:rsidRPr="00BB4922" w:rsidRDefault="00A63308">
      <w:pPr>
        <w:rPr>
          <w:rFonts w:cstheme="minorHAnsi"/>
          <w:sz w:val="24"/>
          <w:szCs w:val="24"/>
          <w:lang w:val="en-US"/>
        </w:rPr>
      </w:pPr>
    </w:p>
    <w:p w14:paraId="60369F29" w14:textId="02630613" w:rsidR="00BB4922" w:rsidRPr="001613FC" w:rsidRDefault="00BB4922" w:rsidP="007E1ACA">
      <w:pPr>
        <w:spacing w:after="0"/>
        <w:jc w:val="center"/>
        <w:rPr>
          <w:rFonts w:cstheme="minorHAnsi"/>
          <w:sz w:val="24"/>
          <w:szCs w:val="24"/>
          <w:lang w:val="en-US"/>
        </w:rPr>
      </w:pPr>
      <w:bookmarkStart w:id="0" w:name="_Hlk80261779"/>
      <w:r w:rsidRPr="001613FC">
        <w:rPr>
          <w:rFonts w:cstheme="minorHAnsi"/>
          <w:sz w:val="24"/>
          <w:szCs w:val="24"/>
          <w:lang w:val="en-US"/>
        </w:rPr>
        <w:t xml:space="preserve">Process Sei/ME No </w:t>
      </w:r>
      <w:r w:rsidR="001613FC" w:rsidRPr="001613FC">
        <w:rPr>
          <w:rFonts w:cstheme="minorHAnsi"/>
          <w:sz w:val="24"/>
          <w:szCs w:val="24"/>
          <w:lang w:val="en-US"/>
        </w:rPr>
        <w:t>nº 19972.101290/2022-</w:t>
      </w:r>
      <w:proofErr w:type="gramStart"/>
      <w:r w:rsidR="001613FC" w:rsidRPr="001613FC">
        <w:rPr>
          <w:rFonts w:cstheme="minorHAnsi"/>
          <w:sz w:val="24"/>
          <w:szCs w:val="24"/>
          <w:lang w:val="en-US"/>
        </w:rPr>
        <w:t>62</w:t>
      </w:r>
      <w:r w:rsidR="001613FC" w:rsidRPr="001613FC">
        <w:rPr>
          <w:rFonts w:cstheme="minorHAnsi"/>
          <w:color w:val="FF0000"/>
          <w:sz w:val="24"/>
          <w:szCs w:val="24"/>
          <w:lang w:val="en-US"/>
        </w:rPr>
        <w:t xml:space="preserve"> </w:t>
      </w:r>
      <w:r w:rsidRPr="001613FC">
        <w:rPr>
          <w:rFonts w:cstheme="minorHAnsi"/>
          <w:color w:val="FF0000"/>
          <w:sz w:val="24"/>
          <w:szCs w:val="24"/>
          <w:lang w:val="en-US"/>
        </w:rPr>
        <w:t xml:space="preserve"> </w:t>
      </w:r>
      <w:r w:rsidRPr="001613FC">
        <w:rPr>
          <w:rFonts w:cstheme="minorHAnsi"/>
          <w:sz w:val="24"/>
          <w:szCs w:val="24"/>
          <w:lang w:val="en-US"/>
        </w:rPr>
        <w:t>restricted</w:t>
      </w:r>
      <w:proofErr w:type="gramEnd"/>
      <w:r w:rsidRPr="001613FC">
        <w:rPr>
          <w:rFonts w:cstheme="minorHAnsi"/>
          <w:sz w:val="24"/>
          <w:szCs w:val="24"/>
          <w:lang w:val="en-US"/>
        </w:rPr>
        <w:t xml:space="preserve"> and </w:t>
      </w:r>
      <w:r w:rsidRPr="001613FC">
        <w:rPr>
          <w:rFonts w:cstheme="minorHAnsi"/>
          <w:color w:val="FF0000"/>
          <w:sz w:val="24"/>
          <w:szCs w:val="24"/>
          <w:lang w:val="en-US"/>
        </w:rPr>
        <w:t xml:space="preserve"> </w:t>
      </w:r>
      <w:r w:rsidR="001613FC" w:rsidRPr="001613FC">
        <w:rPr>
          <w:rFonts w:cstheme="minorHAnsi"/>
          <w:sz w:val="24"/>
          <w:szCs w:val="24"/>
          <w:lang w:val="en-US"/>
        </w:rPr>
        <w:t xml:space="preserve">19972.101289/2022-38 </w:t>
      </w:r>
      <w:r w:rsidRPr="001613FC">
        <w:rPr>
          <w:rFonts w:cstheme="minorHAnsi"/>
          <w:sz w:val="24"/>
          <w:szCs w:val="24"/>
          <w:lang w:val="en-US"/>
        </w:rPr>
        <w:t>confidentia</w:t>
      </w:r>
      <w:bookmarkEnd w:id="0"/>
      <w:r w:rsidRPr="001613FC">
        <w:rPr>
          <w:rFonts w:cstheme="minorHAnsi"/>
          <w:sz w:val="24"/>
          <w:szCs w:val="24"/>
          <w:lang w:val="en-US"/>
        </w:rPr>
        <w:t xml:space="preserve">l </w:t>
      </w:r>
    </w:p>
    <w:p w14:paraId="38DE6C6C" w14:textId="7EA8F555" w:rsidR="007E1ACA" w:rsidRPr="00A35AE0" w:rsidRDefault="007E1ACA" w:rsidP="007E1ACA">
      <w:pPr>
        <w:spacing w:after="0"/>
        <w:jc w:val="center"/>
        <w:rPr>
          <w:rFonts w:cstheme="minorHAnsi"/>
          <w:color w:val="FF0000"/>
          <w:sz w:val="24"/>
          <w:szCs w:val="24"/>
          <w:lang w:val="en-US"/>
        </w:rPr>
      </w:pPr>
      <w:r w:rsidRPr="00A35AE0">
        <w:rPr>
          <w:rFonts w:cstheme="minorHAnsi"/>
          <w:sz w:val="24"/>
          <w:szCs w:val="24"/>
          <w:lang w:val="en-US"/>
        </w:rPr>
        <w:t xml:space="preserve">Contact: </w:t>
      </w:r>
      <w:r w:rsidR="001613FC" w:rsidRPr="001613FC">
        <w:rPr>
          <w:rFonts w:cstheme="minorHAnsi"/>
          <w:color w:val="000000" w:themeColor="text1"/>
          <w:sz w:val="24"/>
          <w:szCs w:val="24"/>
          <w:lang w:val="en-US"/>
        </w:rPr>
        <w:t xml:space="preserve">(+55 61) 2027-7770 </w:t>
      </w:r>
      <w:r w:rsidR="001613FC" w:rsidRPr="001613FC">
        <w:rPr>
          <w:rFonts w:cstheme="minorHAnsi"/>
          <w:sz w:val="24"/>
          <w:szCs w:val="24"/>
          <w:lang w:val="en-US"/>
        </w:rPr>
        <w:t xml:space="preserve">or </w:t>
      </w:r>
      <w:r w:rsidR="001613FC" w:rsidRPr="001613FC">
        <w:rPr>
          <w:rFonts w:cstheme="minorHAnsi"/>
          <w:bCs/>
          <w:sz w:val="24"/>
          <w:szCs w:val="24"/>
          <w:lang w:val="en-US"/>
        </w:rPr>
        <w:t>chavesdelatao@economia.gov.br</w:t>
      </w:r>
    </w:p>
    <w:p w14:paraId="47F2418D" w14:textId="77777777" w:rsidR="00D471C0" w:rsidRPr="00A35AE0" w:rsidRDefault="00D471C0" w:rsidP="0036633F">
      <w:pPr>
        <w:spacing w:after="0"/>
        <w:jc w:val="center"/>
        <w:rPr>
          <w:rFonts w:cstheme="minorHAnsi"/>
          <w:sz w:val="24"/>
          <w:szCs w:val="24"/>
          <w:lang w:val="en-US"/>
        </w:rPr>
      </w:pPr>
    </w:p>
    <w:p w14:paraId="33C9A1A7" w14:textId="77777777" w:rsidR="00C00306" w:rsidRPr="00A35AE0" w:rsidRDefault="00C00306" w:rsidP="003D2FA9">
      <w:pPr>
        <w:jc w:val="center"/>
        <w:rPr>
          <w:rFonts w:cstheme="minorHAnsi"/>
          <w:sz w:val="24"/>
          <w:szCs w:val="24"/>
          <w:lang w:val="en-US"/>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8E7AD"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0FFF7E43" w:rsidR="003D2FA9" w:rsidRPr="00673E52" w:rsidRDefault="00242520" w:rsidP="00782AEF">
      <w:pPr>
        <w:pStyle w:val="PargrafodaLista"/>
        <w:numPr>
          <w:ilvl w:val="0"/>
          <w:numId w:val="2"/>
        </w:numPr>
        <w:jc w:val="both"/>
        <w:rPr>
          <w:rFonts w:eastAsia="Times New Roman" w:cstheme="minorHAnsi"/>
          <w:color w:val="000000" w:themeColor="text1"/>
          <w:sz w:val="24"/>
          <w:szCs w:val="24"/>
          <w:lang w:val="en-US" w:eastAsia="pt-BR"/>
        </w:rPr>
      </w:pPr>
      <w:r w:rsidRPr="00BB4922">
        <w:rPr>
          <w:rFonts w:cstheme="minorHAnsi"/>
          <w:sz w:val="24"/>
          <w:szCs w:val="24"/>
          <w:lang w:val="en-US"/>
        </w:rPr>
        <w:lastRenderedPageBreak/>
        <w:t xml:space="preserve">This questionnaire requests information to enable the </w:t>
      </w:r>
      <w:r w:rsidR="001613FC">
        <w:rPr>
          <w:rFonts w:cstheme="minorHAnsi"/>
          <w:sz w:val="24"/>
          <w:szCs w:val="24"/>
          <w:lang w:val="en-US"/>
        </w:rPr>
        <w:t xml:space="preserve">Department of Trade Remedies </w:t>
      </w:r>
      <w:r w:rsidRPr="00BB4922">
        <w:rPr>
          <w:rFonts w:cstheme="minorHAnsi"/>
          <w:sz w:val="24"/>
          <w:szCs w:val="24"/>
          <w:lang w:val="en-US"/>
        </w:rPr>
        <w:t>(</w:t>
      </w:r>
      <w:r w:rsidR="001613FC">
        <w:rPr>
          <w:rFonts w:cstheme="minorHAnsi"/>
          <w:sz w:val="24"/>
          <w:szCs w:val="24"/>
          <w:lang w:val="en-US"/>
        </w:rPr>
        <w:t>DECOM</w:t>
      </w:r>
      <w:r w:rsidRPr="00BB4922">
        <w:rPr>
          <w:rFonts w:cstheme="minorHAnsi"/>
          <w:sz w:val="24"/>
          <w:szCs w:val="24"/>
          <w:lang w:val="en-US"/>
        </w:rPr>
        <w:t xml:space="preserve">) to determine </w:t>
      </w:r>
      <w:r w:rsidRPr="00673E52">
        <w:rPr>
          <w:rFonts w:cstheme="minorHAnsi"/>
          <w:color w:val="000000" w:themeColor="text1"/>
          <w:sz w:val="24"/>
          <w:szCs w:val="24"/>
          <w:lang w:val="en-US"/>
        </w:rPr>
        <w:t xml:space="preserve">whether your company dumped in Brazil </w:t>
      </w:r>
      <w:r w:rsidR="00DE7062">
        <w:rPr>
          <w:rFonts w:cstheme="minorHAnsi"/>
          <w:color w:val="000000" w:themeColor="text1"/>
          <w:sz w:val="24"/>
          <w:szCs w:val="24"/>
          <w:u w:color="FF0000"/>
          <w:lang w:val="en-US"/>
        </w:rPr>
        <w:t>Y</w:t>
      </w:r>
      <w:r w:rsidR="001613FC" w:rsidRPr="00673E52">
        <w:rPr>
          <w:rFonts w:cstheme="minorHAnsi"/>
          <w:color w:val="000000" w:themeColor="text1"/>
          <w:sz w:val="24"/>
          <w:szCs w:val="24"/>
          <w:u w:color="FF0000"/>
          <w:lang w:val="en-US"/>
        </w:rPr>
        <w:t xml:space="preserve">ale or </w:t>
      </w:r>
      <w:r w:rsidR="00DE7062">
        <w:rPr>
          <w:rFonts w:cstheme="minorHAnsi"/>
          <w:color w:val="000000" w:themeColor="text1"/>
          <w:sz w:val="24"/>
          <w:szCs w:val="24"/>
          <w:u w:color="FF0000"/>
          <w:lang w:val="en-US"/>
        </w:rPr>
        <w:t>T</w:t>
      </w:r>
      <w:r w:rsidR="001613FC" w:rsidRPr="00673E52">
        <w:rPr>
          <w:rFonts w:cstheme="minorHAnsi"/>
          <w:color w:val="000000" w:themeColor="text1"/>
          <w:sz w:val="24"/>
          <w:szCs w:val="24"/>
          <w:u w:color="FF0000"/>
          <w:lang w:val="en-US"/>
        </w:rPr>
        <w:t>etra brass key blanks</w:t>
      </w:r>
      <w:r w:rsidRPr="00673E52">
        <w:rPr>
          <w:rFonts w:cstheme="minorHAnsi"/>
          <w:b/>
          <w:bCs/>
          <w:color w:val="000000" w:themeColor="text1"/>
          <w:sz w:val="24"/>
          <w:szCs w:val="24"/>
          <w:lang w:val="en-US"/>
        </w:rPr>
        <w:t xml:space="preserve">, </w:t>
      </w:r>
      <w:r w:rsidRPr="00673E52">
        <w:rPr>
          <w:rFonts w:cstheme="minorHAnsi"/>
          <w:bCs/>
          <w:color w:val="000000" w:themeColor="text1"/>
          <w:sz w:val="24"/>
          <w:szCs w:val="24"/>
          <w:lang w:val="en-US"/>
        </w:rPr>
        <w:t xml:space="preserve">usually classified under </w:t>
      </w:r>
      <w:r w:rsidR="00E72607" w:rsidRPr="00673E52">
        <w:rPr>
          <w:rFonts w:cstheme="minorHAnsi"/>
          <w:bCs/>
          <w:color w:val="000000" w:themeColor="text1"/>
          <w:sz w:val="24"/>
          <w:szCs w:val="24"/>
          <w:lang w:val="en-US"/>
        </w:rPr>
        <w:t>sub</w:t>
      </w:r>
      <w:r w:rsidRPr="00673E52">
        <w:rPr>
          <w:rFonts w:cstheme="minorHAnsi"/>
          <w:bCs/>
          <w:color w:val="000000" w:themeColor="text1"/>
          <w:sz w:val="24"/>
          <w:szCs w:val="24"/>
          <w:lang w:val="en-US"/>
        </w:rPr>
        <w:t xml:space="preserve">item </w:t>
      </w:r>
      <w:r w:rsidR="001613FC" w:rsidRPr="00673E52">
        <w:rPr>
          <w:rFonts w:cstheme="minorHAnsi"/>
          <w:color w:val="000000" w:themeColor="text1"/>
          <w:sz w:val="24"/>
          <w:szCs w:val="24"/>
          <w:lang w:val="en-US"/>
        </w:rPr>
        <w:t>8301.70.0</w:t>
      </w:r>
      <w:r w:rsidR="004F1EC5">
        <w:rPr>
          <w:rFonts w:cstheme="minorHAnsi"/>
          <w:color w:val="000000" w:themeColor="text1"/>
          <w:sz w:val="24"/>
          <w:szCs w:val="24"/>
          <w:lang w:val="en-US"/>
        </w:rPr>
        <w:t>0</w:t>
      </w:r>
      <w:r w:rsidRPr="00673E52">
        <w:rPr>
          <w:rFonts w:cstheme="minorHAnsi"/>
          <w:bCs/>
          <w:color w:val="000000" w:themeColor="text1"/>
          <w:sz w:val="24"/>
          <w:szCs w:val="24"/>
          <w:lang w:val="en-US"/>
        </w:rPr>
        <w:t xml:space="preserve">, </w:t>
      </w:r>
      <w:r w:rsidRPr="00673E52">
        <w:rPr>
          <w:rFonts w:eastAsia="Times New Roman" w:cstheme="minorHAnsi"/>
          <w:bCs/>
          <w:color w:val="000000" w:themeColor="text1"/>
          <w:sz w:val="24"/>
          <w:szCs w:val="24"/>
          <w:lang w:val="en-US" w:eastAsia="pt-BR"/>
        </w:rPr>
        <w:t xml:space="preserve">Mercosur Common </w:t>
      </w:r>
      <w:proofErr w:type="spellStart"/>
      <w:r w:rsidRPr="00673E52">
        <w:rPr>
          <w:rFonts w:eastAsia="Times New Roman" w:cstheme="minorHAnsi"/>
          <w:bCs/>
          <w:color w:val="000000" w:themeColor="text1"/>
          <w:sz w:val="24"/>
          <w:szCs w:val="24"/>
          <w:lang w:val="en-US" w:eastAsia="pt-BR"/>
        </w:rPr>
        <w:t>Nomeclature</w:t>
      </w:r>
      <w:proofErr w:type="spellEnd"/>
      <w:r w:rsidRPr="00673E52">
        <w:rPr>
          <w:rFonts w:eastAsia="Times New Roman" w:cstheme="minorHAnsi"/>
          <w:bCs/>
          <w:color w:val="000000" w:themeColor="text1"/>
          <w:sz w:val="24"/>
          <w:szCs w:val="24"/>
          <w:lang w:val="en-US" w:eastAsia="pt-BR"/>
        </w:rPr>
        <w:t xml:space="preserve"> (NCM – </w:t>
      </w:r>
      <w:proofErr w:type="spellStart"/>
      <w:r w:rsidRPr="00673E52">
        <w:rPr>
          <w:rFonts w:eastAsia="Times New Roman" w:cstheme="minorHAnsi"/>
          <w:bCs/>
          <w:color w:val="000000" w:themeColor="text1"/>
          <w:sz w:val="24"/>
          <w:szCs w:val="24"/>
          <w:lang w:val="en-US" w:eastAsia="pt-BR"/>
        </w:rPr>
        <w:t>Nomenclatura</w:t>
      </w:r>
      <w:proofErr w:type="spellEnd"/>
      <w:r w:rsidRPr="00673E52">
        <w:rPr>
          <w:rFonts w:eastAsia="Times New Roman" w:cstheme="minorHAnsi"/>
          <w:bCs/>
          <w:color w:val="000000" w:themeColor="text1"/>
          <w:sz w:val="24"/>
          <w:szCs w:val="24"/>
          <w:lang w:val="en-US" w:eastAsia="pt-BR"/>
        </w:rPr>
        <w:t xml:space="preserve"> </w:t>
      </w:r>
      <w:proofErr w:type="spellStart"/>
      <w:r w:rsidRPr="00673E52">
        <w:rPr>
          <w:rFonts w:eastAsia="Times New Roman" w:cstheme="minorHAnsi"/>
          <w:bCs/>
          <w:color w:val="000000" w:themeColor="text1"/>
          <w:sz w:val="24"/>
          <w:szCs w:val="24"/>
          <w:lang w:val="en-US" w:eastAsia="pt-BR"/>
        </w:rPr>
        <w:t>Comum</w:t>
      </w:r>
      <w:proofErr w:type="spellEnd"/>
      <w:r w:rsidRPr="00673E52">
        <w:rPr>
          <w:rFonts w:eastAsia="Times New Roman" w:cstheme="minorHAnsi"/>
          <w:bCs/>
          <w:color w:val="000000" w:themeColor="text1"/>
          <w:sz w:val="24"/>
          <w:szCs w:val="24"/>
          <w:lang w:val="en-US" w:eastAsia="pt-BR"/>
        </w:rPr>
        <w:t xml:space="preserve"> do MERCOSUL)</w:t>
      </w:r>
      <w:r w:rsidRPr="00673E52">
        <w:rPr>
          <w:rFonts w:eastAsia="Times New Roman" w:cstheme="minorHAnsi"/>
          <w:color w:val="000000" w:themeColor="text1"/>
          <w:sz w:val="24"/>
          <w:szCs w:val="24"/>
          <w:lang w:val="en-US" w:eastAsia="pt-BR"/>
        </w:rPr>
        <w:t xml:space="preserve">, original from </w:t>
      </w:r>
      <w:r w:rsidR="001613FC" w:rsidRPr="00673E52">
        <w:rPr>
          <w:rFonts w:eastAsia="Times New Roman" w:cstheme="minorHAnsi"/>
          <w:color w:val="000000" w:themeColor="text1"/>
          <w:sz w:val="24"/>
          <w:szCs w:val="24"/>
          <w:lang w:val="en-US" w:eastAsia="pt-BR"/>
        </w:rPr>
        <w:t xml:space="preserve">China, </w:t>
      </w:r>
      <w:proofErr w:type="gramStart"/>
      <w:r w:rsidR="001613FC" w:rsidRPr="00673E52">
        <w:rPr>
          <w:rFonts w:eastAsia="Times New Roman" w:cstheme="minorHAnsi"/>
          <w:color w:val="000000" w:themeColor="text1"/>
          <w:sz w:val="24"/>
          <w:szCs w:val="24"/>
          <w:lang w:val="en-US" w:eastAsia="pt-BR"/>
        </w:rPr>
        <w:t>Colombia</w:t>
      </w:r>
      <w:proofErr w:type="gramEnd"/>
      <w:r w:rsidR="001613FC" w:rsidRPr="00673E52">
        <w:rPr>
          <w:rFonts w:eastAsia="Times New Roman" w:cstheme="minorHAnsi"/>
          <w:color w:val="000000" w:themeColor="text1"/>
          <w:sz w:val="24"/>
          <w:szCs w:val="24"/>
          <w:lang w:val="en-US" w:eastAsia="pt-BR"/>
        </w:rPr>
        <w:t xml:space="preserve"> and </w:t>
      </w:r>
      <w:r w:rsidR="00673E52" w:rsidRPr="00673E52">
        <w:rPr>
          <w:rFonts w:eastAsia="Times New Roman" w:cstheme="minorHAnsi"/>
          <w:color w:val="000000" w:themeColor="text1"/>
          <w:sz w:val="24"/>
          <w:szCs w:val="24"/>
          <w:lang w:val="en-US" w:eastAsia="pt-BR"/>
        </w:rPr>
        <w:t>Peru.</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3E65CABF" w:rsidR="003D2FA9" w:rsidRPr="00BB4922" w:rsidRDefault="003326F9"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3A2DA8BE"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1"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2" w:name="_Hlk80262273"/>
      <w:r w:rsidRPr="00BB4922">
        <w:rPr>
          <w:rFonts w:cstheme="minorHAnsi"/>
          <w:sz w:val="24"/>
          <w:szCs w:val="24"/>
          <w:lang w:val="en-US"/>
        </w:rPr>
        <w:t>“</w:t>
      </w:r>
      <w:proofErr w:type="spellStart"/>
      <w:r w:rsidRPr="00BB4922">
        <w:rPr>
          <w:rFonts w:cstheme="minorHAnsi"/>
          <w:sz w:val="24"/>
          <w:szCs w:val="24"/>
          <w:lang w:val="en-US"/>
        </w:rPr>
        <w:t>peticionamento</w:t>
      </w:r>
      <w:proofErr w:type="spellEnd"/>
      <w:r w:rsidRPr="00BB4922">
        <w:rPr>
          <w:rFonts w:cstheme="minorHAnsi"/>
          <w:sz w:val="24"/>
          <w:szCs w:val="24"/>
          <w:lang w:val="en-US"/>
        </w:rPr>
        <w:t xml:space="preserve"> </w:t>
      </w:r>
      <w:proofErr w:type="spellStart"/>
      <w:r w:rsidRPr="00BB4922">
        <w:rPr>
          <w:rFonts w:cstheme="minorHAnsi"/>
          <w:sz w:val="24"/>
          <w:szCs w:val="24"/>
          <w:lang w:val="en-US"/>
        </w:rPr>
        <w:t>intercorrente</w:t>
      </w:r>
      <w:proofErr w:type="spellEnd"/>
      <w:r w:rsidRPr="00BB4922">
        <w:rPr>
          <w:rFonts w:cstheme="minorHAnsi"/>
          <w:sz w:val="24"/>
          <w:szCs w:val="24"/>
          <w:lang w:val="en-US"/>
        </w:rPr>
        <w:t>”</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3"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3"/>
      <w:r w:rsidRPr="00BB4922">
        <w:rPr>
          <w:rFonts w:cstheme="minorHAnsi"/>
          <w:sz w:val="24"/>
          <w:szCs w:val="24"/>
          <w:lang w:val="en"/>
        </w:rPr>
        <w:t xml:space="preserve">SEI Processes </w:t>
      </w:r>
      <w:proofErr w:type="spellStart"/>
      <w:r w:rsidRPr="00BB4922">
        <w:rPr>
          <w:rFonts w:cstheme="minorHAnsi"/>
          <w:sz w:val="24"/>
          <w:szCs w:val="24"/>
          <w:lang w:val="en"/>
        </w:rPr>
        <w:t>n</w:t>
      </w:r>
      <w:r w:rsidRPr="00BB4922">
        <w:rPr>
          <w:rFonts w:cstheme="minorHAnsi"/>
          <w:sz w:val="24"/>
          <w:szCs w:val="24"/>
          <w:u w:val="single"/>
          <w:vertAlign w:val="superscript"/>
          <w:lang w:val="en"/>
        </w:rPr>
        <w:t>os</w:t>
      </w:r>
      <w:proofErr w:type="spellEnd"/>
      <w:r w:rsidRPr="00BB4922">
        <w:rPr>
          <w:rFonts w:cstheme="minorHAnsi"/>
          <w:color w:val="FF0000"/>
          <w:sz w:val="24"/>
          <w:szCs w:val="24"/>
          <w:lang w:val="en"/>
        </w:rPr>
        <w:t xml:space="preserve"> </w:t>
      </w:r>
      <w:r w:rsidR="00673E52" w:rsidRPr="00673E52">
        <w:rPr>
          <w:rFonts w:cstheme="minorHAnsi"/>
          <w:sz w:val="24"/>
          <w:szCs w:val="24"/>
          <w:lang w:val="en-US"/>
        </w:rPr>
        <w:t>19972.101290/2022-62</w:t>
      </w:r>
      <w:r w:rsidR="00673E52" w:rsidRPr="00673E52">
        <w:rPr>
          <w:rFonts w:cstheme="minorHAnsi"/>
          <w:color w:val="FF0000"/>
          <w:sz w:val="24"/>
          <w:szCs w:val="24"/>
          <w:lang w:val="en-US"/>
        </w:rPr>
        <w:t xml:space="preserve"> </w:t>
      </w:r>
      <w:r w:rsidRPr="00BB4922">
        <w:rPr>
          <w:rFonts w:cstheme="minorHAnsi"/>
          <w:sz w:val="24"/>
          <w:szCs w:val="24"/>
          <w:lang w:val="en"/>
        </w:rPr>
        <w:t>restricted and</w:t>
      </w:r>
      <w:r w:rsidRPr="00BB4922">
        <w:rPr>
          <w:rFonts w:cstheme="minorHAnsi"/>
          <w:color w:val="FF0000"/>
          <w:sz w:val="24"/>
          <w:szCs w:val="24"/>
          <w:lang w:val="en"/>
        </w:rPr>
        <w:t xml:space="preserve"> </w:t>
      </w:r>
      <w:r w:rsidR="00673E52" w:rsidRPr="00673E52">
        <w:rPr>
          <w:rFonts w:cstheme="minorHAnsi"/>
          <w:sz w:val="24"/>
          <w:szCs w:val="24"/>
          <w:lang w:val="en-US"/>
        </w:rPr>
        <w:t xml:space="preserve">19972.101289/2022-38 </w:t>
      </w:r>
      <w:r w:rsidRPr="00BB4922">
        <w:rPr>
          <w:rFonts w:cstheme="minorHAnsi"/>
          <w:sz w:val="24"/>
          <w:szCs w:val="24"/>
          <w:lang w:val="en"/>
        </w:rPr>
        <w:t xml:space="preserve">confidential in the Electronic Information System of the Ministry of Economy - SEI/ME, available in  </w:t>
      </w:r>
      <w:hyperlink r:id="rId8" w:history="1">
        <w:r w:rsidRPr="00BB4922">
          <w:rPr>
            <w:rStyle w:val="Hyperlink"/>
            <w:rFonts w:cstheme="minorHAnsi"/>
            <w:sz w:val="24"/>
            <w:szCs w:val="24"/>
            <w:lang w:val="en"/>
          </w:rPr>
          <w:t>https://www.gov.br/economia/pt-br/acesso-a-informacao/sei/usuario-externo-1</w:t>
        </w:r>
      </w:hyperlink>
      <w:bookmarkEnd w:id="2"/>
      <w:r w:rsidR="00BB4922" w:rsidRPr="00BB4922">
        <w:rPr>
          <w:rFonts w:cstheme="minorHAnsi"/>
          <w:sz w:val="24"/>
          <w:szCs w:val="24"/>
          <w:lang w:val="en"/>
        </w:rPr>
        <w:t>.</w:t>
      </w:r>
      <w:bookmarkEnd w:id="1"/>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 xml:space="preserve">It is recommended that the files are named in a short form, </w:t>
      </w:r>
      <w:proofErr w:type="spellStart"/>
      <w:r w:rsidRPr="00BB4922">
        <w:rPr>
          <w:rFonts w:cstheme="minorHAnsi"/>
          <w:sz w:val="24"/>
          <w:szCs w:val="24"/>
          <w:lang w:val="en"/>
        </w:rPr>
        <w:t>XX_YYYY_nome</w:t>
      </w:r>
      <w:proofErr w:type="spellEnd"/>
      <w:r w:rsidRPr="00BB4922">
        <w:rPr>
          <w:rFonts w:cstheme="minorHAnsi"/>
          <w:sz w:val="24"/>
          <w:szCs w:val="24"/>
          <w:lang w:val="en"/>
        </w:rPr>
        <w:t xml:space="preserv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1917F2"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BB4922">
        <w:rPr>
          <w:rFonts w:cstheme="minorHAnsi"/>
          <w:sz w:val="24"/>
          <w:szCs w:val="24"/>
          <w:lang w:val="en"/>
        </w:rPr>
        <w:t xml:space="preserve">The electronic files with the answers to the questionnaire must have the" pdf" extension and spreadsheets in formats/extensions ". xlsx" or ". </w:t>
      </w:r>
      <w:proofErr w:type="spellStart"/>
      <w:r w:rsidRPr="00BB4922">
        <w:rPr>
          <w:rFonts w:cstheme="minorHAnsi"/>
          <w:sz w:val="24"/>
          <w:szCs w:val="24"/>
          <w:lang w:val="en"/>
        </w:rPr>
        <w:t>xlsb</w:t>
      </w:r>
      <w:proofErr w:type="spellEnd"/>
      <w:r w:rsidRPr="00BB4922">
        <w:rPr>
          <w:rFonts w:cstheme="minorHAnsi"/>
          <w:sz w:val="24"/>
          <w:szCs w:val="24"/>
          <w:lang w:val="en"/>
        </w:rPr>
        <w:t>.". The files in format." xlsx" or "</w:t>
      </w:r>
      <w:proofErr w:type="spellStart"/>
      <w:r w:rsidRPr="00BB4922">
        <w:rPr>
          <w:rFonts w:cstheme="minorHAnsi"/>
          <w:sz w:val="24"/>
          <w:szCs w:val="24"/>
          <w:lang w:val="en"/>
        </w:rPr>
        <w:t>xlsb</w:t>
      </w:r>
      <w:proofErr w:type="spellEnd"/>
      <w:r w:rsidRPr="00BB4922">
        <w:rPr>
          <w:rFonts w:cstheme="minorHAnsi"/>
          <w:sz w:val="24"/>
          <w:szCs w:val="24"/>
          <w:lang w:val="en"/>
        </w:rPr>
        <w:t>" must be submitted compressed within electronic files in the format/extension ".zip</w:t>
      </w:r>
      <w:proofErr w:type="gramStart"/>
      <w:r w:rsidRPr="00BB4922">
        <w:rPr>
          <w:rFonts w:cstheme="minorHAnsi"/>
          <w:sz w:val="24"/>
          <w:szCs w:val="24"/>
          <w:lang w:val="en"/>
        </w:rPr>
        <w:t>", since</w:t>
      </w:r>
      <w:proofErr w:type="gramEnd"/>
      <w:r w:rsidRPr="00BB4922">
        <w:rPr>
          <w:rFonts w:cstheme="minorHAnsi"/>
          <w:sz w:val="24"/>
          <w:szCs w:val="24"/>
          <w:lang w:val="en"/>
        </w:rPr>
        <w:t xml:space="preserve"> the Electronic Information System of the Ministry of Economy - SEI/ME 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5" w:name="_Hlk80265928"/>
      <w:r w:rsidRPr="00BB4922">
        <w:rPr>
          <w:rFonts w:cstheme="minorHAnsi"/>
          <w:sz w:val="24"/>
          <w:szCs w:val="24"/>
          <w:lang w:val="en"/>
        </w:rPr>
        <w:t xml:space="preserve">Files larger than 30 (thirty) MB must be partitioned.  Spreadsheets in format." xlsx" can be displayed in format ". </w:t>
      </w:r>
      <w:proofErr w:type="spellStart"/>
      <w:r w:rsidRPr="00BB4922">
        <w:rPr>
          <w:rFonts w:cstheme="minorHAnsi"/>
          <w:sz w:val="24"/>
          <w:szCs w:val="24"/>
          <w:lang w:val="en"/>
        </w:rPr>
        <w:t>xlsb</w:t>
      </w:r>
      <w:proofErr w:type="spellEnd"/>
      <w:r w:rsidRPr="00BB4922">
        <w:rPr>
          <w:rFonts w:cstheme="minorHAnsi"/>
          <w:sz w:val="24"/>
          <w:szCs w:val="24"/>
          <w:lang w:val="en"/>
        </w:rPr>
        <w:t xml:space="preserve">,"reducing its size. If not enough, it is suggested that appendages in format ". xlsx" is partitioned by tab/year or that the information of a given appendix is divided into periods, </w:t>
      </w:r>
      <w:proofErr w:type="gramStart"/>
      <w:r w:rsidRPr="00BB4922">
        <w:rPr>
          <w:rFonts w:cstheme="minorHAnsi"/>
          <w:sz w:val="24"/>
          <w:szCs w:val="24"/>
          <w:lang w:val="en"/>
        </w:rPr>
        <w:t>semesters</w:t>
      </w:r>
      <w:proofErr w:type="gramEnd"/>
      <w:r w:rsidRPr="00BB4922">
        <w:rPr>
          <w:rFonts w:cstheme="minorHAnsi"/>
          <w:sz w:val="24"/>
          <w:szCs w:val="24"/>
          <w:lang w:val="en"/>
        </w:rPr>
        <w:t xml:space="preserve"> or quarters, in order to avoid the division of the period into different files as much as possible.</w:t>
      </w:r>
      <w:bookmarkEnd w:id="5"/>
      <w:r w:rsidR="002B6CCB" w:rsidRPr="002B6CCB">
        <w:rPr>
          <w:lang w:val="en-US"/>
        </w:rPr>
        <w:t xml:space="preserve"> </w:t>
      </w:r>
      <w:bookmarkStart w:id="6" w:name="_Hlk80637893"/>
      <w:r w:rsidR="002B6CCB" w:rsidRPr="002B6CCB">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bookmarkEnd w:id="4"/>
    <w:bookmarkEnd w:id="6"/>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75265FF"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 xml:space="preserve">It is suggested that documents delivered in PDF format be searchable. When scanned, which are preferably processed with OCR technology to enable </w:t>
      </w:r>
      <w:proofErr w:type="spellStart"/>
      <w:r w:rsidRPr="00BB4922">
        <w:rPr>
          <w:rFonts w:cstheme="minorHAnsi"/>
          <w:sz w:val="24"/>
          <w:szCs w:val="24"/>
          <w:lang w:val="en"/>
        </w:rPr>
        <w:t>contentsearch</w:t>
      </w:r>
      <w:proofErr w:type="spellEnd"/>
      <w:r w:rsidRPr="00BB4922">
        <w:rPr>
          <w:rFonts w:cstheme="minorHAnsi"/>
          <w:sz w:val="24"/>
          <w:szCs w:val="24"/>
          <w:lang w:val="en"/>
        </w:rPr>
        <w:t>.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44864F52" w:rsidR="00BB4922" w:rsidRPr="00BB4922" w:rsidRDefault="00BB4922" w:rsidP="00BB4922">
      <w:pPr>
        <w:pStyle w:val="PargrafodaLista"/>
        <w:numPr>
          <w:ilvl w:val="0"/>
          <w:numId w:val="2"/>
        </w:numPr>
        <w:jc w:val="both"/>
        <w:rPr>
          <w:rFonts w:cstheme="minorHAnsi"/>
          <w:sz w:val="24"/>
          <w:szCs w:val="24"/>
          <w:lang w:val="en"/>
        </w:rPr>
      </w:pPr>
      <w:r w:rsidRPr="00BB4922">
        <w:rPr>
          <w:rFonts w:cstheme="minorHAnsi"/>
          <w:sz w:val="24"/>
          <w:szCs w:val="24"/>
          <w:lang w:val="en"/>
        </w:rPr>
        <w:t xml:space="preserve">In accordance with the provisions of SECEX Ordinance No. </w:t>
      </w:r>
      <w:r w:rsidR="00D95F46">
        <w:rPr>
          <w:rFonts w:cstheme="minorHAnsi"/>
          <w:sz w:val="24"/>
          <w:szCs w:val="24"/>
          <w:lang w:val="en"/>
        </w:rPr>
        <w:t>162</w:t>
      </w:r>
      <w:r w:rsidRPr="00BB4922">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BB4922">
        <w:rPr>
          <w:rFonts w:cstheme="minorHAnsi"/>
          <w:sz w:val="24"/>
          <w:szCs w:val="24"/>
          <w:lang w:val="en"/>
        </w:rPr>
        <w:t>Brasil</w:t>
      </w:r>
      <w:proofErr w:type="spellEnd"/>
      <w:r w:rsidRPr="00BB4922">
        <w:rPr>
          <w:rFonts w:cstheme="minorHAnsi"/>
          <w:sz w:val="24"/>
          <w:szCs w:val="24"/>
          <w:lang w:val="en"/>
        </w:rPr>
        <w:t>.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SEI/ME.</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48F16"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w:t>
      </w:r>
      <w:proofErr w:type="gramStart"/>
      <w:r w:rsidRPr="00BB4922">
        <w:rPr>
          <w:rFonts w:cstheme="minorHAnsi"/>
          <w:i/>
          <w:sz w:val="24"/>
          <w:szCs w:val="24"/>
          <w:lang w:val="en-US"/>
        </w:rPr>
        <w:t>legal</w:t>
      </w:r>
      <w:proofErr w:type="gramEnd"/>
      <w:r w:rsidRPr="00BB4922">
        <w:rPr>
          <w:rFonts w:cstheme="minorHAnsi"/>
          <w:i/>
          <w:sz w:val="24"/>
          <w:szCs w:val="24"/>
          <w:lang w:val="en-US"/>
        </w:rPr>
        <w:t xml:space="preserve">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2C9E7EB6"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3326F9">
        <w:rPr>
          <w:rFonts w:cstheme="minorHAnsi"/>
          <w:b/>
          <w:sz w:val="24"/>
          <w:szCs w:val="24"/>
          <w:lang w:val="en-US"/>
        </w:rPr>
        <w:t>DECOM</w:t>
      </w:r>
    </w:p>
    <w:p w14:paraId="28C4E00E" w14:textId="0B46CAAB"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3326F9">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755EA5C4"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in order to </w:t>
      </w:r>
      <w:r w:rsidRPr="00BB4922">
        <w:rPr>
          <w:rFonts w:cstheme="minorHAnsi"/>
          <w:sz w:val="24"/>
          <w:szCs w:val="24"/>
          <w:lang w:val="en-US"/>
        </w:rPr>
        <w:t xml:space="preserve">provide </w:t>
      </w:r>
      <w:r w:rsidR="003326F9">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rty’s company;</w:t>
      </w:r>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business associates</w:t>
      </w:r>
      <w:r w:rsidRPr="00BB4922">
        <w:rPr>
          <w:rFonts w:cstheme="minorHAnsi"/>
          <w:color w:val="000000"/>
          <w:sz w:val="24"/>
          <w:szCs w:val="24"/>
          <w:lang w:val="en-US"/>
        </w:rPr>
        <w:t>;</w:t>
      </w:r>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The parties are employer and employee;</w:t>
      </w:r>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w:t>
      </w:r>
      <w:proofErr w:type="gramStart"/>
      <w:r w:rsidRPr="00BB4922">
        <w:rPr>
          <w:rFonts w:cstheme="minorHAnsi"/>
          <w:color w:val="000000"/>
          <w:sz w:val="24"/>
          <w:szCs w:val="24"/>
          <w:lang w:val="en-US"/>
        </w:rPr>
        <w:t>controls</w:t>
      </w:r>
      <w:proofErr w:type="gramEnd"/>
      <w:r w:rsidRPr="00BB4922">
        <w:rPr>
          <w:rFonts w:cstheme="minorHAnsi"/>
          <w:color w:val="000000"/>
          <w:sz w:val="24"/>
          <w:szCs w:val="24"/>
          <w:lang w:val="en-US"/>
        </w:rPr>
        <w:t xml:space="preserve">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nization and such organization</w:t>
      </w:r>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One of the parties, directly or indirectly, controls another party;</w:t>
      </w:r>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directly or indirectly, controlled by a third party;</w:t>
      </w:r>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Together, both </w:t>
      </w:r>
      <w:proofErr w:type="gramStart"/>
      <w:r w:rsidRPr="00BB4922">
        <w:rPr>
          <w:rFonts w:cstheme="minorHAnsi"/>
          <w:sz w:val="24"/>
          <w:szCs w:val="24"/>
          <w:lang w:val="en-US"/>
        </w:rPr>
        <w:t>parties</w:t>
      </w:r>
      <w:proofErr w:type="gramEnd"/>
      <w:r w:rsidRPr="00BB4922">
        <w:rPr>
          <w:rFonts w:cstheme="minorHAnsi"/>
          <w:sz w:val="24"/>
          <w:szCs w:val="24"/>
          <w:lang w:val="en-US"/>
        </w:rPr>
        <w:t xml:space="preserve"> control, directly or indirectly, a third party;</w:t>
      </w:r>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w:t>
      </w:r>
      <w:proofErr w:type="gramStart"/>
      <w:r w:rsidRPr="00BB4922">
        <w:rPr>
          <w:rFonts w:cstheme="minorHAnsi"/>
          <w:sz w:val="24"/>
          <w:szCs w:val="24"/>
          <w:lang w:val="en-US"/>
        </w:rPr>
        <w:t>financial</w:t>
      </w:r>
      <w:proofErr w:type="gramEnd"/>
      <w:r w:rsidRPr="00BB4922">
        <w:rPr>
          <w:rFonts w:cstheme="minorHAnsi"/>
          <w:sz w:val="24"/>
          <w:szCs w:val="24"/>
          <w:lang w:val="en-US"/>
        </w:rPr>
        <w:t xml:space="preserve">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xml:space="preserve">. 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The company may present a public bulletin that provides the requested information in </w:t>
      </w:r>
      <w:proofErr w:type="gramStart"/>
      <w:r w:rsidRPr="00BB4922">
        <w:rPr>
          <w:rFonts w:cstheme="minorHAnsi"/>
          <w:sz w:val="24"/>
          <w:szCs w:val="24"/>
          <w:lang w:val="en-US"/>
        </w:rPr>
        <w:t>details</w:t>
      </w:r>
      <w:proofErr w:type="gramEnd"/>
      <w:r w:rsidRPr="00BB4922">
        <w:rPr>
          <w:rFonts w:cstheme="minorHAnsi"/>
          <w:sz w:val="24"/>
          <w:szCs w:val="24"/>
          <w:lang w:val="en-US"/>
        </w:rPr>
        <w:t>.</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w:t>
      </w:r>
      <w:proofErr w:type="gramStart"/>
      <w:r w:rsidRPr="00BB4922">
        <w:rPr>
          <w:rFonts w:cstheme="minorHAnsi"/>
          <w:sz w:val="24"/>
          <w:szCs w:val="24"/>
          <w:lang w:val="en-US"/>
        </w:rPr>
        <w:t>aggregate</w:t>
      </w:r>
      <w:proofErr w:type="gramEnd"/>
      <w:r w:rsidRPr="00BB4922">
        <w:rPr>
          <w:rFonts w:cstheme="minorHAnsi"/>
          <w:sz w:val="24"/>
          <w:szCs w:val="24"/>
          <w:lang w:val="en-US"/>
        </w:rPr>
        <w:t xml:space="preserv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in the </w:t>
      </w:r>
      <w:r w:rsidRPr="00BB4922">
        <w:rPr>
          <w:rFonts w:cstheme="minorHAnsi"/>
          <w:sz w:val="24"/>
          <w:szCs w:val="24"/>
          <w:lang w:val="en-US"/>
        </w:rPr>
        <w:lastRenderedPageBreak/>
        <w:t>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w:t>
      </w:r>
      <w:proofErr w:type="gramStart"/>
      <w:r w:rsidRPr="00BB4922">
        <w:rPr>
          <w:rFonts w:cstheme="minorHAnsi"/>
          <w:sz w:val="24"/>
          <w:szCs w:val="24"/>
          <w:lang w:val="en-US"/>
        </w:rPr>
        <w:t>quarterly</w:t>
      </w:r>
      <w:proofErr w:type="gramEnd"/>
      <w:r w:rsidRPr="00BB4922">
        <w:rPr>
          <w:rFonts w:cstheme="minorHAnsi"/>
          <w:sz w:val="24"/>
          <w:szCs w:val="24"/>
          <w:lang w:val="en-US"/>
        </w:rPr>
        <w:t xml:space="preserve">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Complete chart of accounts;</w:t>
      </w:r>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opinion;</w:t>
      </w:r>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0AC72B80" w:rsidR="006B5504" w:rsidRPr="00BB4922" w:rsidRDefault="003326F9"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0F6FDB"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9DD1E"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1544AC" w:rsidRDefault="00A63308" w:rsidP="00A63308">
      <w:pPr>
        <w:jc w:val="both"/>
        <w:rPr>
          <w:rFonts w:cstheme="minorHAnsi"/>
          <w:b/>
          <w:color w:val="000000" w:themeColor="text1"/>
          <w:sz w:val="24"/>
          <w:szCs w:val="24"/>
          <w:lang w:val="en-US"/>
        </w:rPr>
      </w:pPr>
      <w:r w:rsidRPr="001544AC">
        <w:rPr>
          <w:rFonts w:cstheme="minorHAnsi"/>
          <w:b/>
          <w:color w:val="000000" w:themeColor="text1"/>
          <w:sz w:val="24"/>
          <w:szCs w:val="24"/>
          <w:lang w:val="en-US"/>
        </w:rPr>
        <w:t>Product under investigation:</w:t>
      </w:r>
    </w:p>
    <w:p w14:paraId="76CA496C" w14:textId="55A90BA0" w:rsidR="001157B4" w:rsidRPr="006D6B07" w:rsidRDefault="00673E52" w:rsidP="001157B4">
      <w:pPr>
        <w:pStyle w:val="PargrafodaLista"/>
        <w:numPr>
          <w:ilvl w:val="0"/>
          <w:numId w:val="4"/>
        </w:numPr>
        <w:jc w:val="both"/>
        <w:rPr>
          <w:rFonts w:cstheme="minorHAnsi"/>
          <w:color w:val="000000" w:themeColor="text1"/>
          <w:sz w:val="24"/>
          <w:szCs w:val="24"/>
          <w:lang w:val="en-US"/>
        </w:rPr>
      </w:pPr>
      <w:r w:rsidRPr="006D6B07">
        <w:rPr>
          <w:rFonts w:cstheme="minorHAnsi"/>
          <w:color w:val="000000" w:themeColor="text1"/>
          <w:sz w:val="24"/>
          <w:szCs w:val="24"/>
          <w:u w:color="FF0000"/>
          <w:lang w:val="en-US"/>
        </w:rPr>
        <w:t>Ya</w:t>
      </w:r>
      <w:r w:rsidR="00925C5B" w:rsidRPr="006D6B07">
        <w:rPr>
          <w:rFonts w:cstheme="minorHAnsi"/>
          <w:color w:val="000000" w:themeColor="text1"/>
          <w:sz w:val="24"/>
          <w:szCs w:val="24"/>
          <w:u w:color="FF0000"/>
          <w:lang w:val="en-US"/>
        </w:rPr>
        <w:t xml:space="preserve">le or </w:t>
      </w:r>
      <w:r w:rsidR="00DE7062">
        <w:rPr>
          <w:rFonts w:cstheme="minorHAnsi"/>
          <w:color w:val="000000" w:themeColor="text1"/>
          <w:sz w:val="24"/>
          <w:szCs w:val="24"/>
          <w:u w:color="FF0000"/>
          <w:lang w:val="en-US"/>
        </w:rPr>
        <w:t>T</w:t>
      </w:r>
      <w:r w:rsidR="00925C5B" w:rsidRPr="006D6B07">
        <w:rPr>
          <w:rFonts w:cstheme="minorHAnsi"/>
          <w:color w:val="000000" w:themeColor="text1"/>
          <w:sz w:val="24"/>
          <w:szCs w:val="24"/>
          <w:u w:color="FF0000"/>
          <w:lang w:val="en-US"/>
        </w:rPr>
        <w:t xml:space="preserve">etra brass </w:t>
      </w:r>
      <w:r w:rsidRPr="006D6B07">
        <w:rPr>
          <w:rFonts w:cstheme="minorHAnsi"/>
          <w:color w:val="000000" w:themeColor="text1"/>
          <w:sz w:val="24"/>
          <w:szCs w:val="24"/>
          <w:u w:color="FF0000"/>
          <w:lang w:val="en-US"/>
        </w:rPr>
        <w:t>key blanks</w:t>
      </w:r>
      <w:r w:rsidR="001157B4" w:rsidRPr="006D6B07">
        <w:rPr>
          <w:rFonts w:cstheme="minorHAnsi"/>
          <w:color w:val="000000" w:themeColor="text1"/>
          <w:sz w:val="24"/>
          <w:szCs w:val="24"/>
          <w:lang w:val="en-US"/>
        </w:rPr>
        <w:t xml:space="preserve">, commonly classified under </w:t>
      </w:r>
      <w:r w:rsidR="00E72607" w:rsidRPr="006D6B07">
        <w:rPr>
          <w:rFonts w:cstheme="minorHAnsi"/>
          <w:color w:val="000000" w:themeColor="text1"/>
          <w:sz w:val="24"/>
          <w:szCs w:val="24"/>
          <w:lang w:val="en-US"/>
        </w:rPr>
        <w:t>sub</w:t>
      </w:r>
      <w:r w:rsidR="001157B4" w:rsidRPr="006D6B07">
        <w:rPr>
          <w:rFonts w:cstheme="minorHAnsi"/>
          <w:color w:val="000000" w:themeColor="text1"/>
          <w:sz w:val="24"/>
          <w:szCs w:val="24"/>
          <w:lang w:val="en-US"/>
        </w:rPr>
        <w:t>item</w:t>
      </w:r>
      <w:r w:rsidRPr="006D6B07">
        <w:rPr>
          <w:rFonts w:cstheme="minorHAnsi"/>
          <w:color w:val="000000" w:themeColor="text1"/>
          <w:sz w:val="24"/>
          <w:szCs w:val="24"/>
          <w:lang w:val="en-US"/>
        </w:rPr>
        <w:t xml:space="preserve"> 8301.70.00 </w:t>
      </w:r>
      <w:r w:rsidR="001157B4" w:rsidRPr="006D6B07">
        <w:rPr>
          <w:rFonts w:cstheme="minorHAnsi"/>
          <w:color w:val="000000" w:themeColor="text1"/>
          <w:sz w:val="24"/>
          <w:szCs w:val="24"/>
          <w:lang w:val="en-US"/>
        </w:rPr>
        <w:t xml:space="preserve">  of the MERCOSUR Common Nomenclature (NCM – </w:t>
      </w:r>
      <w:proofErr w:type="spellStart"/>
      <w:r w:rsidR="001157B4" w:rsidRPr="006D6B07">
        <w:rPr>
          <w:rFonts w:cstheme="minorHAnsi"/>
          <w:color w:val="000000" w:themeColor="text1"/>
          <w:sz w:val="24"/>
          <w:szCs w:val="24"/>
          <w:lang w:val="en-US"/>
        </w:rPr>
        <w:t>Nomenclatura</w:t>
      </w:r>
      <w:proofErr w:type="spellEnd"/>
      <w:r w:rsidR="001157B4" w:rsidRPr="006D6B07">
        <w:rPr>
          <w:rFonts w:cstheme="minorHAnsi"/>
          <w:color w:val="000000" w:themeColor="text1"/>
          <w:sz w:val="24"/>
          <w:szCs w:val="24"/>
          <w:lang w:val="en-US"/>
        </w:rPr>
        <w:t xml:space="preserve"> </w:t>
      </w:r>
      <w:proofErr w:type="spellStart"/>
      <w:r w:rsidR="001157B4" w:rsidRPr="006D6B07">
        <w:rPr>
          <w:rFonts w:cstheme="minorHAnsi"/>
          <w:color w:val="000000" w:themeColor="text1"/>
          <w:sz w:val="24"/>
          <w:szCs w:val="24"/>
          <w:lang w:val="en-US"/>
        </w:rPr>
        <w:t>Comum</w:t>
      </w:r>
      <w:proofErr w:type="spellEnd"/>
      <w:r w:rsidR="001157B4" w:rsidRPr="006D6B07">
        <w:rPr>
          <w:rFonts w:cstheme="minorHAnsi"/>
          <w:color w:val="000000" w:themeColor="text1"/>
          <w:sz w:val="24"/>
          <w:szCs w:val="24"/>
          <w:lang w:val="en-US"/>
        </w:rPr>
        <w:t xml:space="preserve"> do MERCOSUL), exported from </w:t>
      </w:r>
      <w:r w:rsidRPr="006D6B07">
        <w:rPr>
          <w:rFonts w:cstheme="minorHAnsi"/>
          <w:color w:val="000000" w:themeColor="text1"/>
          <w:sz w:val="24"/>
          <w:szCs w:val="24"/>
          <w:lang w:val="en-US"/>
        </w:rPr>
        <w:t xml:space="preserve">China, </w:t>
      </w:r>
      <w:proofErr w:type="gramStart"/>
      <w:r w:rsidRPr="006D6B07">
        <w:rPr>
          <w:rFonts w:cstheme="minorHAnsi"/>
          <w:color w:val="000000" w:themeColor="text1"/>
          <w:sz w:val="24"/>
          <w:szCs w:val="24"/>
          <w:lang w:val="en-US"/>
        </w:rPr>
        <w:t>Colombia</w:t>
      </w:r>
      <w:proofErr w:type="gramEnd"/>
      <w:r w:rsidRPr="006D6B07">
        <w:rPr>
          <w:rFonts w:cstheme="minorHAnsi"/>
          <w:color w:val="000000" w:themeColor="text1"/>
          <w:sz w:val="24"/>
          <w:szCs w:val="24"/>
          <w:lang w:val="en-US"/>
        </w:rPr>
        <w:t xml:space="preserve"> and Peru</w:t>
      </w:r>
      <w:r w:rsidR="001157B4" w:rsidRPr="006D6B07">
        <w:rPr>
          <w:rFonts w:cstheme="minorHAnsi"/>
          <w:color w:val="000000" w:themeColor="text1"/>
          <w:sz w:val="24"/>
          <w:szCs w:val="24"/>
          <w:lang w:val="en-US"/>
        </w:rPr>
        <w:t>.</w:t>
      </w:r>
    </w:p>
    <w:p w14:paraId="2F383148" w14:textId="77777777" w:rsidR="006D6B07" w:rsidRPr="006D6B07" w:rsidRDefault="001544AC" w:rsidP="006D6B07">
      <w:pPr>
        <w:spacing w:line="240" w:lineRule="auto"/>
        <w:ind w:firstLine="360"/>
        <w:jc w:val="both"/>
        <w:rPr>
          <w:rFonts w:cstheme="minorHAnsi"/>
          <w:color w:val="000000"/>
          <w:sz w:val="24"/>
          <w:szCs w:val="24"/>
          <w:shd w:val="clear" w:color="auto" w:fill="FFFFFF"/>
          <w:lang w:val="en-US"/>
        </w:rPr>
      </w:pPr>
      <w:r w:rsidRPr="006D6B07">
        <w:rPr>
          <w:rFonts w:cstheme="minorHAnsi"/>
          <w:color w:val="000000"/>
          <w:sz w:val="24"/>
          <w:szCs w:val="24"/>
          <w:shd w:val="clear" w:color="auto" w:fill="FFFFFF"/>
          <w:lang w:val="en-US"/>
        </w:rPr>
        <w:t>Yale or Tetra-type brass key blanks, with or without plastic resin applied to the head, for general-purpose cylinders ("key blanks"</w:t>
      </w:r>
      <w:r w:rsidR="006D6B07" w:rsidRPr="006D6B07">
        <w:rPr>
          <w:rFonts w:cstheme="minorHAnsi"/>
          <w:color w:val="000000"/>
          <w:sz w:val="24"/>
          <w:szCs w:val="24"/>
          <w:shd w:val="clear" w:color="auto" w:fill="FFFFFF"/>
          <w:lang w:val="en-US"/>
        </w:rPr>
        <w:t>).</w:t>
      </w:r>
    </w:p>
    <w:p w14:paraId="51404C6D" w14:textId="4FB45DD3" w:rsidR="006D6B07" w:rsidRPr="006D6B07" w:rsidRDefault="006D6B07" w:rsidP="006D6B07">
      <w:pPr>
        <w:spacing w:line="240" w:lineRule="auto"/>
        <w:ind w:firstLine="360"/>
        <w:jc w:val="both"/>
        <w:rPr>
          <w:rFonts w:eastAsia="Times New Roman" w:cstheme="minorHAnsi"/>
          <w:color w:val="202124"/>
          <w:sz w:val="24"/>
          <w:szCs w:val="24"/>
          <w:lang w:val="en"/>
        </w:rPr>
      </w:pPr>
      <w:r w:rsidRPr="006D6B07">
        <w:rPr>
          <w:rFonts w:eastAsia="Times New Roman" w:cstheme="minorHAnsi"/>
          <w:color w:val="202124"/>
          <w:sz w:val="24"/>
          <w:szCs w:val="24"/>
          <w:lang w:val="en"/>
        </w:rPr>
        <w:t xml:space="preserve">The keys under analysis are normally classified under subitem 8301.70.00 of the Mercosur Common Nomenclature (NCM) and present the descriptions of the mentioned tariff item. </w:t>
      </w:r>
    </w:p>
    <w:p w14:paraId="66E70642" w14:textId="55803A13" w:rsidR="006D6B07" w:rsidRPr="006D6B07" w:rsidRDefault="006D6B07" w:rsidP="006D6B07">
      <w:pPr>
        <w:spacing w:line="240" w:lineRule="auto"/>
        <w:ind w:firstLine="360"/>
        <w:jc w:val="both"/>
        <w:rPr>
          <w:rFonts w:eastAsia="Times New Roman" w:cstheme="minorHAnsi"/>
          <w:color w:val="202124"/>
          <w:sz w:val="24"/>
          <w:szCs w:val="24"/>
          <w:lang w:val="en"/>
        </w:rPr>
      </w:pPr>
      <w:r w:rsidRPr="006D6B07">
        <w:rPr>
          <w:rFonts w:eastAsia="Times New Roman" w:cstheme="minorHAnsi"/>
          <w:sz w:val="24"/>
          <w:szCs w:val="24"/>
          <w:lang w:val="en"/>
        </w:rPr>
        <w:t xml:space="preserve">Keys classified under tariff subitem 8301.70.00 are excluded from the claim, if they are characterized by being ignition keys, secret keys, intended for various uses, keys manufactured with other raw materials than brass, such as common steel, stainless steel and </w:t>
      </w:r>
      <w:proofErr w:type="spellStart"/>
      <w:r w:rsidRPr="006D6B07">
        <w:rPr>
          <w:rFonts w:eastAsia="Times New Roman" w:cstheme="minorHAnsi"/>
          <w:sz w:val="24"/>
          <w:szCs w:val="24"/>
          <w:lang w:val="en"/>
        </w:rPr>
        <w:t>zamac</w:t>
      </w:r>
      <w:proofErr w:type="spellEnd"/>
      <w:r w:rsidRPr="006D6B07">
        <w:rPr>
          <w:rFonts w:eastAsia="Times New Roman" w:cstheme="minorHAnsi"/>
          <w:sz w:val="24"/>
          <w:szCs w:val="24"/>
          <w:lang w:val="en"/>
        </w:rPr>
        <w:t>, and other keys (tools).</w:t>
      </w:r>
    </w:p>
    <w:p w14:paraId="04DA5AD8"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dumping investigation</w:t>
      </w:r>
    </w:p>
    <w:p w14:paraId="47DBB123" w14:textId="77777777" w:rsidR="001157B4" w:rsidRPr="001544AC" w:rsidRDefault="001157B4" w:rsidP="001157B4">
      <w:pPr>
        <w:pStyle w:val="PargrafodaLista"/>
        <w:ind w:left="1440"/>
        <w:jc w:val="both"/>
        <w:rPr>
          <w:rFonts w:cstheme="minorHAnsi"/>
          <w:color w:val="000000" w:themeColor="text1"/>
          <w:sz w:val="24"/>
          <w:szCs w:val="24"/>
          <w:lang w:val="en-US"/>
        </w:rPr>
      </w:pPr>
    </w:p>
    <w:p w14:paraId="52276D0C" w14:textId="499AB838" w:rsidR="001157B4" w:rsidRPr="001544AC" w:rsidRDefault="00673E52" w:rsidP="001157B4">
      <w:pPr>
        <w:pStyle w:val="PargrafodaLista"/>
        <w:ind w:left="1440"/>
        <w:jc w:val="both"/>
        <w:rPr>
          <w:rFonts w:cstheme="minorHAnsi"/>
          <w:color w:val="000000" w:themeColor="text1"/>
          <w:sz w:val="24"/>
          <w:szCs w:val="24"/>
          <w:lang w:val="en-US"/>
        </w:rPr>
      </w:pPr>
      <w:r w:rsidRPr="001544AC">
        <w:rPr>
          <w:rFonts w:cstheme="minorHAnsi"/>
          <w:color w:val="000000" w:themeColor="text1"/>
          <w:sz w:val="24"/>
          <w:szCs w:val="24"/>
          <w:lang w:val="en-US"/>
        </w:rPr>
        <w:t>April</w:t>
      </w:r>
      <w:r w:rsidR="001157B4" w:rsidRPr="001544AC">
        <w:rPr>
          <w:rFonts w:cstheme="minorHAnsi"/>
          <w:color w:val="000000" w:themeColor="text1"/>
          <w:sz w:val="24"/>
          <w:szCs w:val="24"/>
          <w:lang w:val="en-US"/>
        </w:rPr>
        <w:t xml:space="preserve"> of </w:t>
      </w:r>
      <w:r w:rsidRPr="001544AC">
        <w:rPr>
          <w:rFonts w:cstheme="minorHAnsi"/>
          <w:color w:val="000000" w:themeColor="text1"/>
          <w:sz w:val="24"/>
          <w:szCs w:val="24"/>
          <w:lang w:val="en-US"/>
        </w:rPr>
        <w:t>2021</w:t>
      </w:r>
      <w:r w:rsidR="001157B4" w:rsidRPr="001544AC">
        <w:rPr>
          <w:rFonts w:cstheme="minorHAnsi"/>
          <w:color w:val="000000" w:themeColor="text1"/>
          <w:sz w:val="24"/>
          <w:szCs w:val="24"/>
          <w:lang w:val="en-US"/>
        </w:rPr>
        <w:t xml:space="preserve"> to </w:t>
      </w:r>
      <w:r w:rsidRPr="001544AC">
        <w:rPr>
          <w:rFonts w:cstheme="minorHAnsi"/>
          <w:color w:val="000000" w:themeColor="text1"/>
          <w:sz w:val="24"/>
          <w:szCs w:val="24"/>
          <w:lang w:val="en-US"/>
        </w:rPr>
        <w:t>March</w:t>
      </w:r>
      <w:r w:rsidR="001157B4" w:rsidRPr="001544AC">
        <w:rPr>
          <w:rFonts w:cstheme="minorHAnsi"/>
          <w:color w:val="000000" w:themeColor="text1"/>
          <w:sz w:val="24"/>
          <w:szCs w:val="24"/>
          <w:lang w:val="en-US"/>
        </w:rPr>
        <w:t xml:space="preserve"> of </w:t>
      </w:r>
      <w:r w:rsidRPr="001544AC">
        <w:rPr>
          <w:rFonts w:cstheme="minorHAnsi"/>
          <w:color w:val="000000" w:themeColor="text1"/>
          <w:sz w:val="24"/>
          <w:szCs w:val="24"/>
          <w:lang w:val="en-US"/>
        </w:rPr>
        <w:t>2022</w:t>
      </w:r>
    </w:p>
    <w:p w14:paraId="4D8F3D53" w14:textId="77777777" w:rsidR="001157B4" w:rsidRPr="001544AC" w:rsidRDefault="001157B4" w:rsidP="001157B4">
      <w:pPr>
        <w:pStyle w:val="PargrafodaLista"/>
        <w:ind w:left="1440"/>
        <w:jc w:val="both"/>
        <w:rPr>
          <w:rFonts w:cstheme="minorHAnsi"/>
          <w:color w:val="000000" w:themeColor="text1"/>
          <w:sz w:val="24"/>
          <w:szCs w:val="24"/>
          <w:lang w:val="en-US"/>
        </w:rPr>
      </w:pPr>
    </w:p>
    <w:p w14:paraId="0B307C70" w14:textId="77777777" w:rsidR="001157B4" w:rsidRPr="001544AC" w:rsidRDefault="001157B4" w:rsidP="001157B4">
      <w:pPr>
        <w:pStyle w:val="PargrafodaLista"/>
        <w:numPr>
          <w:ilvl w:val="0"/>
          <w:numId w:val="4"/>
        </w:numPr>
        <w:jc w:val="both"/>
        <w:rPr>
          <w:rFonts w:cstheme="minorHAnsi"/>
          <w:color w:val="000000" w:themeColor="text1"/>
          <w:sz w:val="24"/>
          <w:szCs w:val="24"/>
          <w:lang w:val="en-US"/>
        </w:rPr>
      </w:pPr>
      <w:r w:rsidRPr="001544AC">
        <w:rPr>
          <w:rFonts w:cstheme="minorHAnsi"/>
          <w:color w:val="000000" w:themeColor="text1"/>
          <w:sz w:val="24"/>
          <w:szCs w:val="24"/>
          <w:lang w:val="en-US"/>
        </w:rPr>
        <w:t>Period of injury investigation</w:t>
      </w:r>
    </w:p>
    <w:p w14:paraId="5E227BA6" w14:textId="60E85B92" w:rsidR="001157B4" w:rsidRPr="001544AC" w:rsidRDefault="00A707DF" w:rsidP="001157B4">
      <w:pPr>
        <w:ind w:left="142"/>
        <w:jc w:val="both"/>
        <w:rPr>
          <w:rFonts w:cstheme="minorHAnsi"/>
          <w:color w:val="000000" w:themeColor="text1"/>
          <w:sz w:val="24"/>
          <w:szCs w:val="24"/>
          <w:lang w:val="en-US"/>
        </w:rPr>
      </w:pPr>
      <w:r w:rsidRPr="001544AC">
        <w:rPr>
          <w:rFonts w:cstheme="minorHAnsi"/>
          <w:color w:val="000000" w:themeColor="text1"/>
          <w:sz w:val="24"/>
          <w:szCs w:val="24"/>
          <w:lang w:val="en-US"/>
        </w:rPr>
        <w:t>April</w:t>
      </w:r>
      <w:r w:rsidR="001157B4" w:rsidRPr="001544AC">
        <w:rPr>
          <w:rFonts w:cstheme="minorHAnsi"/>
          <w:color w:val="000000" w:themeColor="text1"/>
          <w:sz w:val="24"/>
          <w:szCs w:val="24"/>
          <w:lang w:val="en-US"/>
        </w:rPr>
        <w:t xml:space="preserve"> of </w:t>
      </w:r>
      <w:r w:rsidR="00E10DC2" w:rsidRPr="001544AC">
        <w:rPr>
          <w:rFonts w:cstheme="minorHAnsi"/>
          <w:color w:val="000000" w:themeColor="text1"/>
          <w:sz w:val="24"/>
          <w:szCs w:val="24"/>
          <w:lang w:val="en-US"/>
        </w:rPr>
        <w:t>2017</w:t>
      </w:r>
      <w:r w:rsidR="001157B4" w:rsidRPr="001544AC">
        <w:rPr>
          <w:rFonts w:cstheme="minorHAnsi"/>
          <w:color w:val="000000" w:themeColor="text1"/>
          <w:sz w:val="24"/>
          <w:szCs w:val="24"/>
          <w:lang w:val="en-US"/>
        </w:rPr>
        <w:t xml:space="preserve"> to M</w:t>
      </w:r>
      <w:r w:rsidR="001544AC" w:rsidRPr="001544AC">
        <w:rPr>
          <w:rFonts w:cstheme="minorHAnsi"/>
          <w:color w:val="000000" w:themeColor="text1"/>
          <w:sz w:val="24"/>
          <w:szCs w:val="24"/>
          <w:lang w:val="en-US"/>
        </w:rPr>
        <w:t>arch</w:t>
      </w:r>
      <w:r w:rsidR="001157B4" w:rsidRPr="001544AC">
        <w:rPr>
          <w:rFonts w:cstheme="minorHAnsi"/>
          <w:color w:val="000000" w:themeColor="text1"/>
          <w:sz w:val="24"/>
          <w:szCs w:val="24"/>
          <w:lang w:val="en-US"/>
        </w:rPr>
        <w:t xml:space="preserve"> of </w:t>
      </w:r>
      <w:r w:rsidR="001544AC" w:rsidRPr="001544AC">
        <w:rPr>
          <w:rFonts w:cstheme="minorHAnsi"/>
          <w:color w:val="000000" w:themeColor="text1"/>
          <w:sz w:val="24"/>
          <w:szCs w:val="24"/>
          <w:lang w:val="en-US"/>
        </w:rPr>
        <w:t>2022</w:t>
      </w:r>
      <w:r w:rsidR="001157B4" w:rsidRPr="001544AC">
        <w:rPr>
          <w:rFonts w:cstheme="minorHAnsi"/>
          <w:color w:val="000000" w:themeColor="text1"/>
          <w:sz w:val="24"/>
          <w:szCs w:val="24"/>
          <w:lang w:val="en-US"/>
        </w:rPr>
        <w:t xml:space="preserve">, divided into five periods, in accordance </w:t>
      </w:r>
      <w:proofErr w:type="gramStart"/>
      <w:r w:rsidR="001157B4" w:rsidRPr="001544AC">
        <w:rPr>
          <w:rFonts w:cstheme="minorHAnsi"/>
          <w:color w:val="000000" w:themeColor="text1"/>
          <w:sz w:val="24"/>
          <w:szCs w:val="24"/>
          <w:lang w:val="en-US"/>
        </w:rPr>
        <w:t>to</w:t>
      </w:r>
      <w:proofErr w:type="gramEnd"/>
      <w:r w:rsidR="001157B4" w:rsidRPr="001544AC">
        <w:rPr>
          <w:rFonts w:cstheme="minorHAnsi"/>
          <w:color w:val="000000" w:themeColor="text1"/>
          <w:sz w:val="24"/>
          <w:szCs w:val="24"/>
          <w:lang w:val="en-US"/>
        </w:rPr>
        <w:t xml:space="preserve"> the specification below:</w:t>
      </w:r>
    </w:p>
    <w:p w14:paraId="6BEE7A86" w14:textId="10BA2E43" w:rsidR="001157B4" w:rsidRPr="001544AC" w:rsidRDefault="001157B4" w:rsidP="001157B4">
      <w:pPr>
        <w:pStyle w:val="PargrafodaLista"/>
        <w:ind w:left="1440"/>
        <w:jc w:val="both"/>
        <w:rPr>
          <w:rFonts w:cstheme="minorHAnsi"/>
          <w:color w:val="000000" w:themeColor="text1"/>
          <w:sz w:val="24"/>
          <w:szCs w:val="24"/>
          <w:lang w:val="en-US"/>
        </w:rPr>
      </w:pPr>
      <w:r w:rsidRPr="001544AC">
        <w:rPr>
          <w:rFonts w:cstheme="minorHAnsi"/>
          <w:color w:val="000000" w:themeColor="text1"/>
          <w:sz w:val="24"/>
          <w:szCs w:val="24"/>
          <w:lang w:val="en-US"/>
        </w:rPr>
        <w:t xml:space="preserve">P1 - </w:t>
      </w:r>
      <w:r w:rsidR="001544AC" w:rsidRPr="001544AC">
        <w:rPr>
          <w:rFonts w:cstheme="minorHAnsi"/>
          <w:color w:val="000000" w:themeColor="text1"/>
          <w:sz w:val="24"/>
          <w:szCs w:val="24"/>
          <w:lang w:val="en-US"/>
        </w:rPr>
        <w:t>April</w:t>
      </w:r>
      <w:r w:rsidRPr="001544AC">
        <w:rPr>
          <w:rFonts w:cstheme="minorHAnsi"/>
          <w:color w:val="000000" w:themeColor="text1"/>
          <w:sz w:val="24"/>
          <w:szCs w:val="24"/>
          <w:lang w:val="en-US"/>
        </w:rPr>
        <w:t xml:space="preserve"> of </w:t>
      </w:r>
      <w:r w:rsidR="001544AC" w:rsidRPr="001544AC">
        <w:rPr>
          <w:rFonts w:cstheme="minorHAnsi"/>
          <w:color w:val="000000" w:themeColor="text1"/>
          <w:sz w:val="24"/>
          <w:szCs w:val="24"/>
          <w:lang w:val="en-US"/>
        </w:rPr>
        <w:t>2017</w:t>
      </w:r>
      <w:r w:rsidRPr="001544AC">
        <w:rPr>
          <w:rFonts w:cstheme="minorHAnsi"/>
          <w:color w:val="000000" w:themeColor="text1"/>
          <w:sz w:val="24"/>
          <w:szCs w:val="24"/>
          <w:lang w:val="en-US"/>
        </w:rPr>
        <w:t xml:space="preserve"> to M</w:t>
      </w:r>
      <w:r w:rsidR="001544AC" w:rsidRPr="001544AC">
        <w:rPr>
          <w:rFonts w:cstheme="minorHAnsi"/>
          <w:color w:val="000000" w:themeColor="text1"/>
          <w:sz w:val="24"/>
          <w:szCs w:val="24"/>
          <w:lang w:val="en-US"/>
        </w:rPr>
        <w:t>arch</w:t>
      </w:r>
      <w:r w:rsidRPr="001544AC">
        <w:rPr>
          <w:rFonts w:cstheme="minorHAnsi"/>
          <w:color w:val="000000" w:themeColor="text1"/>
          <w:sz w:val="24"/>
          <w:szCs w:val="24"/>
          <w:lang w:val="en-US"/>
        </w:rPr>
        <w:t xml:space="preserve"> of </w:t>
      </w:r>
      <w:r w:rsidR="001544AC" w:rsidRPr="001544AC">
        <w:rPr>
          <w:rFonts w:cstheme="minorHAnsi"/>
          <w:color w:val="000000" w:themeColor="text1"/>
          <w:sz w:val="24"/>
          <w:szCs w:val="24"/>
          <w:lang w:val="en-US"/>
        </w:rPr>
        <w:t>2018</w:t>
      </w:r>
    </w:p>
    <w:p w14:paraId="36DF641C" w14:textId="131A1357" w:rsidR="001157B4" w:rsidRPr="001544AC" w:rsidRDefault="001157B4" w:rsidP="001157B4">
      <w:pPr>
        <w:pStyle w:val="PargrafodaLista"/>
        <w:ind w:left="1440"/>
        <w:jc w:val="both"/>
        <w:rPr>
          <w:rFonts w:cstheme="minorHAnsi"/>
          <w:color w:val="000000" w:themeColor="text1"/>
          <w:sz w:val="24"/>
          <w:szCs w:val="24"/>
          <w:lang w:val="en-US"/>
        </w:rPr>
      </w:pPr>
      <w:r w:rsidRPr="001544AC">
        <w:rPr>
          <w:rFonts w:cstheme="minorHAnsi"/>
          <w:color w:val="000000" w:themeColor="text1"/>
          <w:sz w:val="24"/>
          <w:szCs w:val="24"/>
          <w:lang w:val="en-US"/>
        </w:rPr>
        <w:t xml:space="preserve">P2 - </w:t>
      </w:r>
      <w:r w:rsidR="001544AC" w:rsidRPr="001544AC">
        <w:rPr>
          <w:rFonts w:cstheme="minorHAnsi"/>
          <w:color w:val="000000" w:themeColor="text1"/>
          <w:sz w:val="24"/>
          <w:szCs w:val="24"/>
          <w:lang w:val="en-US"/>
        </w:rPr>
        <w:t>April</w:t>
      </w:r>
      <w:r w:rsidRPr="001544AC">
        <w:rPr>
          <w:rFonts w:cstheme="minorHAnsi"/>
          <w:color w:val="000000" w:themeColor="text1"/>
          <w:sz w:val="24"/>
          <w:szCs w:val="24"/>
          <w:lang w:val="en-US"/>
        </w:rPr>
        <w:t xml:space="preserve"> of </w:t>
      </w:r>
      <w:r w:rsidR="001544AC" w:rsidRPr="001544AC">
        <w:rPr>
          <w:rFonts w:cstheme="minorHAnsi"/>
          <w:color w:val="000000" w:themeColor="text1"/>
          <w:sz w:val="24"/>
          <w:szCs w:val="24"/>
          <w:lang w:val="en-US"/>
        </w:rPr>
        <w:t>2018</w:t>
      </w:r>
      <w:r w:rsidRPr="001544AC">
        <w:rPr>
          <w:rFonts w:cstheme="minorHAnsi"/>
          <w:color w:val="000000" w:themeColor="text1"/>
          <w:sz w:val="24"/>
          <w:szCs w:val="24"/>
          <w:lang w:val="en-US"/>
        </w:rPr>
        <w:t xml:space="preserve"> to </w:t>
      </w:r>
      <w:r w:rsidR="001544AC" w:rsidRPr="001544AC">
        <w:rPr>
          <w:rFonts w:cstheme="minorHAnsi"/>
          <w:color w:val="000000" w:themeColor="text1"/>
          <w:sz w:val="24"/>
          <w:szCs w:val="24"/>
          <w:lang w:val="en-US"/>
        </w:rPr>
        <w:t xml:space="preserve">March </w:t>
      </w:r>
      <w:r w:rsidRPr="001544AC">
        <w:rPr>
          <w:rFonts w:cstheme="minorHAnsi"/>
          <w:color w:val="000000" w:themeColor="text1"/>
          <w:sz w:val="24"/>
          <w:szCs w:val="24"/>
          <w:lang w:val="en-US"/>
        </w:rPr>
        <w:t xml:space="preserve">of </w:t>
      </w:r>
      <w:r w:rsidR="001544AC" w:rsidRPr="001544AC">
        <w:rPr>
          <w:rFonts w:cstheme="minorHAnsi"/>
          <w:color w:val="000000" w:themeColor="text1"/>
          <w:sz w:val="24"/>
          <w:szCs w:val="24"/>
          <w:lang w:val="en-US"/>
        </w:rPr>
        <w:t>2019</w:t>
      </w:r>
    </w:p>
    <w:p w14:paraId="331062B6" w14:textId="6E663722" w:rsidR="001157B4" w:rsidRPr="001544AC" w:rsidRDefault="001157B4" w:rsidP="001157B4">
      <w:pPr>
        <w:pStyle w:val="PargrafodaLista"/>
        <w:ind w:left="1440"/>
        <w:jc w:val="both"/>
        <w:rPr>
          <w:rFonts w:cstheme="minorHAnsi"/>
          <w:color w:val="000000" w:themeColor="text1"/>
          <w:sz w:val="24"/>
          <w:szCs w:val="24"/>
          <w:lang w:val="en-US"/>
        </w:rPr>
      </w:pPr>
      <w:r w:rsidRPr="001544AC">
        <w:rPr>
          <w:rFonts w:cstheme="minorHAnsi"/>
          <w:color w:val="000000" w:themeColor="text1"/>
          <w:sz w:val="24"/>
          <w:szCs w:val="24"/>
          <w:lang w:val="en-US"/>
        </w:rPr>
        <w:t xml:space="preserve">P3 - </w:t>
      </w:r>
      <w:r w:rsidR="001544AC" w:rsidRPr="001544AC">
        <w:rPr>
          <w:rFonts w:cstheme="minorHAnsi"/>
          <w:color w:val="000000" w:themeColor="text1"/>
          <w:sz w:val="24"/>
          <w:szCs w:val="24"/>
          <w:lang w:val="en-US"/>
        </w:rPr>
        <w:t>April</w:t>
      </w:r>
      <w:r w:rsidRPr="001544AC">
        <w:rPr>
          <w:rFonts w:cstheme="minorHAnsi"/>
          <w:color w:val="000000" w:themeColor="text1"/>
          <w:sz w:val="24"/>
          <w:szCs w:val="24"/>
          <w:lang w:val="en-US"/>
        </w:rPr>
        <w:t xml:space="preserve"> of </w:t>
      </w:r>
      <w:r w:rsidR="001544AC" w:rsidRPr="001544AC">
        <w:rPr>
          <w:rFonts w:cstheme="minorHAnsi"/>
          <w:color w:val="000000" w:themeColor="text1"/>
          <w:sz w:val="24"/>
          <w:szCs w:val="24"/>
          <w:lang w:val="en-US"/>
        </w:rPr>
        <w:t>2019</w:t>
      </w:r>
      <w:r w:rsidRPr="001544AC">
        <w:rPr>
          <w:rFonts w:cstheme="minorHAnsi"/>
          <w:color w:val="000000" w:themeColor="text1"/>
          <w:sz w:val="24"/>
          <w:szCs w:val="24"/>
          <w:lang w:val="en-US"/>
        </w:rPr>
        <w:t xml:space="preserve"> to </w:t>
      </w:r>
      <w:r w:rsidR="001544AC" w:rsidRPr="001544AC">
        <w:rPr>
          <w:rFonts w:cstheme="minorHAnsi"/>
          <w:color w:val="000000" w:themeColor="text1"/>
          <w:sz w:val="24"/>
          <w:szCs w:val="24"/>
          <w:lang w:val="en-US"/>
        </w:rPr>
        <w:t>March</w:t>
      </w:r>
      <w:r w:rsidRPr="001544AC">
        <w:rPr>
          <w:rFonts w:cstheme="minorHAnsi"/>
          <w:color w:val="000000" w:themeColor="text1"/>
          <w:sz w:val="24"/>
          <w:szCs w:val="24"/>
          <w:lang w:val="en-US"/>
        </w:rPr>
        <w:t xml:space="preserve"> of </w:t>
      </w:r>
      <w:r w:rsidR="001544AC" w:rsidRPr="001544AC">
        <w:rPr>
          <w:rFonts w:cstheme="minorHAnsi"/>
          <w:color w:val="000000" w:themeColor="text1"/>
          <w:sz w:val="24"/>
          <w:szCs w:val="24"/>
          <w:lang w:val="en-US"/>
        </w:rPr>
        <w:t>2020</w:t>
      </w:r>
    </w:p>
    <w:p w14:paraId="16A7A01C" w14:textId="731D4C83" w:rsidR="001157B4" w:rsidRPr="001544AC" w:rsidRDefault="001157B4" w:rsidP="001157B4">
      <w:pPr>
        <w:pStyle w:val="PargrafodaLista"/>
        <w:ind w:left="1440"/>
        <w:jc w:val="both"/>
        <w:rPr>
          <w:rFonts w:cstheme="minorHAnsi"/>
          <w:color w:val="000000" w:themeColor="text1"/>
          <w:sz w:val="24"/>
          <w:szCs w:val="24"/>
          <w:lang w:val="en-US"/>
        </w:rPr>
      </w:pPr>
      <w:r w:rsidRPr="001544AC">
        <w:rPr>
          <w:rFonts w:cstheme="minorHAnsi"/>
          <w:color w:val="000000" w:themeColor="text1"/>
          <w:sz w:val="24"/>
          <w:szCs w:val="24"/>
          <w:lang w:val="en-US"/>
        </w:rPr>
        <w:t xml:space="preserve">P4 - </w:t>
      </w:r>
      <w:r w:rsidR="001544AC" w:rsidRPr="001544AC">
        <w:rPr>
          <w:rFonts w:cstheme="minorHAnsi"/>
          <w:color w:val="000000" w:themeColor="text1"/>
          <w:sz w:val="24"/>
          <w:szCs w:val="24"/>
          <w:lang w:val="en-US"/>
        </w:rPr>
        <w:t>April</w:t>
      </w:r>
      <w:r w:rsidRPr="001544AC">
        <w:rPr>
          <w:rFonts w:cstheme="minorHAnsi"/>
          <w:color w:val="000000" w:themeColor="text1"/>
          <w:sz w:val="24"/>
          <w:szCs w:val="24"/>
          <w:lang w:val="en-US"/>
        </w:rPr>
        <w:t xml:space="preserve"> of </w:t>
      </w:r>
      <w:r w:rsidR="001544AC" w:rsidRPr="001544AC">
        <w:rPr>
          <w:rFonts w:cstheme="minorHAnsi"/>
          <w:color w:val="000000" w:themeColor="text1"/>
          <w:sz w:val="24"/>
          <w:szCs w:val="24"/>
          <w:lang w:val="en-US"/>
        </w:rPr>
        <w:t>2020</w:t>
      </w:r>
      <w:r w:rsidRPr="001544AC">
        <w:rPr>
          <w:rFonts w:cstheme="minorHAnsi"/>
          <w:color w:val="000000" w:themeColor="text1"/>
          <w:sz w:val="24"/>
          <w:szCs w:val="24"/>
          <w:lang w:val="en-US"/>
        </w:rPr>
        <w:t xml:space="preserve"> to </w:t>
      </w:r>
      <w:r w:rsidR="001544AC" w:rsidRPr="001544AC">
        <w:rPr>
          <w:rFonts w:cstheme="minorHAnsi"/>
          <w:color w:val="000000" w:themeColor="text1"/>
          <w:sz w:val="24"/>
          <w:szCs w:val="24"/>
          <w:lang w:val="en-US"/>
        </w:rPr>
        <w:t>March</w:t>
      </w:r>
      <w:r w:rsidRPr="001544AC">
        <w:rPr>
          <w:rFonts w:cstheme="minorHAnsi"/>
          <w:color w:val="000000" w:themeColor="text1"/>
          <w:sz w:val="24"/>
          <w:szCs w:val="24"/>
          <w:lang w:val="en-US"/>
        </w:rPr>
        <w:t xml:space="preserve"> of </w:t>
      </w:r>
      <w:r w:rsidR="001544AC" w:rsidRPr="001544AC">
        <w:rPr>
          <w:rFonts w:cstheme="minorHAnsi"/>
          <w:color w:val="000000" w:themeColor="text1"/>
          <w:sz w:val="24"/>
          <w:szCs w:val="24"/>
          <w:lang w:val="en-US"/>
        </w:rPr>
        <w:t>2021</w:t>
      </w:r>
    </w:p>
    <w:p w14:paraId="37B60A4B" w14:textId="17E48356" w:rsidR="001157B4" w:rsidRPr="001544AC" w:rsidRDefault="001157B4" w:rsidP="001157B4">
      <w:pPr>
        <w:pStyle w:val="PargrafodaLista"/>
        <w:ind w:left="1440"/>
        <w:jc w:val="both"/>
        <w:rPr>
          <w:rFonts w:cstheme="minorHAnsi"/>
          <w:color w:val="000000" w:themeColor="text1"/>
          <w:sz w:val="24"/>
          <w:szCs w:val="24"/>
          <w:lang w:val="en-US"/>
        </w:rPr>
      </w:pPr>
      <w:r w:rsidRPr="001544AC">
        <w:rPr>
          <w:rFonts w:cstheme="minorHAnsi"/>
          <w:color w:val="000000" w:themeColor="text1"/>
          <w:sz w:val="24"/>
          <w:szCs w:val="24"/>
          <w:lang w:val="en-US"/>
        </w:rPr>
        <w:t>P</w:t>
      </w:r>
      <w:r w:rsidR="00C21A5D" w:rsidRPr="001544AC">
        <w:rPr>
          <w:rFonts w:cstheme="minorHAnsi"/>
          <w:color w:val="000000" w:themeColor="text1"/>
          <w:sz w:val="24"/>
          <w:szCs w:val="24"/>
          <w:lang w:val="en-US"/>
        </w:rPr>
        <w:t>5</w:t>
      </w:r>
      <w:r w:rsidRPr="001544AC">
        <w:rPr>
          <w:rFonts w:cstheme="minorHAnsi"/>
          <w:color w:val="000000" w:themeColor="text1"/>
          <w:sz w:val="24"/>
          <w:szCs w:val="24"/>
          <w:lang w:val="en-US"/>
        </w:rPr>
        <w:t xml:space="preserve"> - </w:t>
      </w:r>
      <w:r w:rsidR="001544AC" w:rsidRPr="001544AC">
        <w:rPr>
          <w:rFonts w:cstheme="minorHAnsi"/>
          <w:color w:val="000000" w:themeColor="text1"/>
          <w:sz w:val="24"/>
          <w:szCs w:val="24"/>
          <w:lang w:val="en-US"/>
        </w:rPr>
        <w:t>April</w:t>
      </w:r>
      <w:r w:rsidRPr="001544AC">
        <w:rPr>
          <w:rFonts w:cstheme="minorHAnsi"/>
          <w:color w:val="000000" w:themeColor="text1"/>
          <w:sz w:val="24"/>
          <w:szCs w:val="24"/>
          <w:lang w:val="en-US"/>
        </w:rPr>
        <w:t xml:space="preserve"> of </w:t>
      </w:r>
      <w:r w:rsidR="001544AC" w:rsidRPr="001544AC">
        <w:rPr>
          <w:rFonts w:cstheme="minorHAnsi"/>
          <w:color w:val="000000" w:themeColor="text1"/>
          <w:sz w:val="24"/>
          <w:szCs w:val="24"/>
          <w:lang w:val="en-US"/>
        </w:rPr>
        <w:t>2021</w:t>
      </w:r>
      <w:r w:rsidRPr="001544AC">
        <w:rPr>
          <w:rFonts w:cstheme="minorHAnsi"/>
          <w:color w:val="000000" w:themeColor="text1"/>
          <w:sz w:val="24"/>
          <w:szCs w:val="24"/>
          <w:lang w:val="en-US"/>
        </w:rPr>
        <w:t xml:space="preserve"> to </w:t>
      </w:r>
      <w:r w:rsidR="001544AC" w:rsidRPr="001544AC">
        <w:rPr>
          <w:rFonts w:cstheme="minorHAnsi"/>
          <w:color w:val="000000" w:themeColor="text1"/>
          <w:sz w:val="24"/>
          <w:szCs w:val="24"/>
          <w:lang w:val="en-US"/>
        </w:rPr>
        <w:t>March</w:t>
      </w:r>
      <w:r w:rsidRPr="001544AC">
        <w:rPr>
          <w:rFonts w:cstheme="minorHAnsi"/>
          <w:color w:val="000000" w:themeColor="text1"/>
          <w:sz w:val="24"/>
          <w:szCs w:val="24"/>
          <w:lang w:val="en-US"/>
        </w:rPr>
        <w:t xml:space="preserve"> of </w:t>
      </w:r>
      <w:r w:rsidR="001544AC" w:rsidRPr="001544AC">
        <w:rPr>
          <w:rFonts w:cstheme="minorHAnsi"/>
          <w:color w:val="000000" w:themeColor="text1"/>
          <w:sz w:val="24"/>
          <w:szCs w:val="24"/>
          <w:lang w:val="en-US"/>
        </w:rPr>
        <w:t>2022</w:t>
      </w:r>
    </w:p>
    <w:p w14:paraId="5DB5BAF5" w14:textId="77777777" w:rsidR="00765DD6" w:rsidRPr="00BB4922" w:rsidRDefault="00765DD6" w:rsidP="00765DD6">
      <w:pPr>
        <w:pStyle w:val="PargrafodaLista"/>
        <w:spacing w:after="0" w:line="240" w:lineRule="auto"/>
        <w:ind w:left="1979"/>
        <w:jc w:val="both"/>
        <w:rPr>
          <w:rFonts w:cstheme="minorHAnsi"/>
          <w:sz w:val="24"/>
          <w:szCs w:val="24"/>
          <w:lang w:val="en-US"/>
        </w:rPr>
      </w:pPr>
    </w:p>
    <w:p w14:paraId="1FD22F6F" w14:textId="77777777" w:rsidR="00A63308" w:rsidRPr="00BB4922" w:rsidRDefault="00A63308" w:rsidP="00A63308">
      <w:pPr>
        <w:jc w:val="both"/>
        <w:rPr>
          <w:rFonts w:cstheme="minorHAnsi"/>
          <w:sz w:val="24"/>
          <w:szCs w:val="24"/>
          <w:lang w:val="en-US"/>
        </w:rPr>
      </w:pPr>
    </w:p>
    <w:p w14:paraId="5D72746A" w14:textId="77777777" w:rsidR="00F851FB" w:rsidRPr="00BB4922" w:rsidRDefault="00F851FB" w:rsidP="00F851FB">
      <w:pPr>
        <w:rPr>
          <w:rFonts w:cstheme="minorHAnsi"/>
          <w:sz w:val="24"/>
          <w:szCs w:val="24"/>
          <w:lang w:val="en-US"/>
        </w:rPr>
      </w:pPr>
    </w:p>
    <w:p w14:paraId="0AE8DE1A" w14:textId="77777777" w:rsidR="00270743" w:rsidRPr="00BB4922" w:rsidRDefault="00270743" w:rsidP="00F851FB">
      <w:pPr>
        <w:rPr>
          <w:rFonts w:cstheme="minorHAnsi"/>
          <w:sz w:val="24"/>
          <w:szCs w:val="24"/>
          <w:lang w:val="en-US"/>
        </w:rPr>
      </w:pPr>
    </w:p>
    <w:p w14:paraId="229D4BE3" w14:textId="77777777" w:rsidR="00270743" w:rsidRPr="00BB4922" w:rsidRDefault="00270743" w:rsidP="00F851FB">
      <w:pPr>
        <w:rPr>
          <w:rFonts w:cstheme="minorHAnsi"/>
          <w:sz w:val="24"/>
          <w:szCs w:val="24"/>
          <w:lang w:val="en-US"/>
        </w:rPr>
      </w:pPr>
    </w:p>
    <w:p w14:paraId="0774FF09" w14:textId="77777777" w:rsidR="00270743" w:rsidRPr="00BB4922" w:rsidRDefault="00270743" w:rsidP="00F851FB">
      <w:pPr>
        <w:rPr>
          <w:rFonts w:cstheme="minorHAnsi"/>
          <w:sz w:val="24"/>
          <w:szCs w:val="24"/>
          <w:lang w:val="en-US"/>
        </w:rPr>
      </w:pPr>
    </w:p>
    <w:p w14:paraId="2E68BF42" w14:textId="77777777" w:rsidR="00270743" w:rsidRPr="00BB4922" w:rsidRDefault="00270743" w:rsidP="00F851FB">
      <w:pPr>
        <w:rPr>
          <w:rFonts w:cstheme="minorHAnsi"/>
          <w:sz w:val="24"/>
          <w:szCs w:val="24"/>
          <w:lang w:val="en-US"/>
        </w:rPr>
      </w:pPr>
    </w:p>
    <w:p w14:paraId="4AD9CD56" w14:textId="77777777" w:rsidR="00270743" w:rsidRPr="00BB4922" w:rsidRDefault="00270743" w:rsidP="00F851FB">
      <w:pPr>
        <w:rPr>
          <w:rFonts w:cstheme="minorHAnsi"/>
          <w:sz w:val="24"/>
          <w:szCs w:val="24"/>
          <w:lang w:val="en-US"/>
        </w:rPr>
      </w:pPr>
    </w:p>
    <w:p w14:paraId="20A7285F"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970B1"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aforementioned product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1351C86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5.6 Correlate </w:t>
      </w:r>
      <w:r w:rsidR="00F75CF0" w:rsidRPr="00BB4922">
        <w:rPr>
          <w:rFonts w:cstheme="minorHAnsi"/>
          <w:sz w:val="24"/>
          <w:szCs w:val="24"/>
          <w:lang w:val="en-US"/>
        </w:rPr>
        <w:t>your</w:t>
      </w:r>
      <w:r w:rsidRPr="00BB4922">
        <w:rPr>
          <w:rFonts w:cstheme="minorHAnsi"/>
          <w:sz w:val="24"/>
          <w:szCs w:val="24"/>
          <w:lang w:val="en-US"/>
        </w:rPr>
        <w:t xml:space="preserve"> company’s CODPROD with the product identification code (CODIP), based on the characteristics listed below:</w:t>
      </w:r>
    </w:p>
    <w:p w14:paraId="2E1F438E" w14:textId="77777777" w:rsidR="006D6B07" w:rsidRPr="004A6FEC" w:rsidRDefault="006D6B07" w:rsidP="006D6B07">
      <w:pPr>
        <w:ind w:left="567" w:right="-199"/>
        <w:rPr>
          <w:rFonts w:cstheme="minorHAnsi"/>
          <w:bCs/>
          <w:color w:val="000000" w:themeColor="text1"/>
          <w:sz w:val="24"/>
          <w:szCs w:val="24"/>
        </w:rPr>
      </w:pPr>
      <w:r w:rsidRPr="004A6FEC">
        <w:rPr>
          <w:rFonts w:cstheme="minorHAnsi"/>
          <w:bCs/>
          <w:color w:val="000000" w:themeColor="text1"/>
          <w:sz w:val="24"/>
          <w:szCs w:val="24"/>
        </w:rPr>
        <w:t>Característica 1: Chave tipo Yale ou Tetra</w:t>
      </w:r>
    </w:p>
    <w:tbl>
      <w:tblPr>
        <w:tblW w:w="8125" w:type="dxa"/>
        <w:jc w:val="center"/>
        <w:tblCellMar>
          <w:left w:w="70" w:type="dxa"/>
          <w:right w:w="70" w:type="dxa"/>
        </w:tblCellMar>
        <w:tblLook w:val="04A0" w:firstRow="1" w:lastRow="0" w:firstColumn="1" w:lastColumn="0" w:noHBand="0" w:noVBand="1"/>
      </w:tblPr>
      <w:tblGrid>
        <w:gridCol w:w="7146"/>
        <w:gridCol w:w="979"/>
      </w:tblGrid>
      <w:tr w:rsidR="006D6B07" w:rsidRPr="004A6FEC" w14:paraId="2145E2A3" w14:textId="77777777" w:rsidTr="00EF44F7">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06F688B" w14:textId="3134BBD1" w:rsidR="006D6B07" w:rsidRPr="004A6FEC" w:rsidRDefault="006D6B07" w:rsidP="00EF44F7">
            <w:pPr>
              <w:rPr>
                <w:rFonts w:cstheme="minorHAnsi"/>
                <w:bCs/>
                <w:color w:val="000000" w:themeColor="text1"/>
                <w:sz w:val="24"/>
                <w:szCs w:val="24"/>
              </w:rPr>
            </w:pPr>
            <w:proofErr w:type="spellStart"/>
            <w:r>
              <w:rPr>
                <w:rFonts w:cstheme="minorHAnsi"/>
                <w:bCs/>
                <w:color w:val="000000" w:themeColor="text1"/>
                <w:sz w:val="24"/>
                <w:szCs w:val="24"/>
              </w:rPr>
              <w:t>Specification</w:t>
            </w:r>
            <w:proofErr w:type="spellEnd"/>
            <w:r>
              <w:rPr>
                <w:rFonts w:cstheme="minorHAnsi"/>
                <w:bCs/>
                <w:color w:val="000000" w:themeColor="text1"/>
                <w:sz w:val="24"/>
                <w:szCs w:val="24"/>
              </w:rPr>
              <w:t xml:space="preserve"> </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D0A5AB0" w14:textId="2C239E2F" w:rsidR="006D6B07" w:rsidRPr="004A6FEC" w:rsidRDefault="006D6B07" w:rsidP="00EF44F7">
            <w:pPr>
              <w:jc w:val="center"/>
              <w:rPr>
                <w:rFonts w:cstheme="minorHAnsi"/>
                <w:bCs/>
                <w:color w:val="000000" w:themeColor="text1"/>
                <w:sz w:val="24"/>
                <w:szCs w:val="24"/>
              </w:rPr>
            </w:pPr>
            <w:proofErr w:type="spellStart"/>
            <w:r w:rsidRPr="004A6FEC">
              <w:rPr>
                <w:rFonts w:cstheme="minorHAnsi"/>
                <w:bCs/>
                <w:color w:val="000000" w:themeColor="text1"/>
                <w:sz w:val="24"/>
                <w:szCs w:val="24"/>
              </w:rPr>
              <w:t>C</w:t>
            </w:r>
            <w:r w:rsidR="00FF541E">
              <w:rPr>
                <w:rFonts w:cstheme="minorHAnsi"/>
                <w:bCs/>
                <w:color w:val="000000" w:themeColor="text1"/>
                <w:sz w:val="24"/>
                <w:szCs w:val="24"/>
              </w:rPr>
              <w:t>ode</w:t>
            </w:r>
            <w:proofErr w:type="spellEnd"/>
          </w:p>
        </w:tc>
      </w:tr>
      <w:tr w:rsidR="006D6B07" w:rsidRPr="004A6FEC" w14:paraId="1B7A5F06" w14:textId="77777777" w:rsidTr="00EF44F7">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11145E36" w14:textId="1E312DC7" w:rsidR="006D6B07" w:rsidRPr="004A6FEC" w:rsidRDefault="006D6B07" w:rsidP="00EF44F7">
            <w:pPr>
              <w:pStyle w:val="Default"/>
              <w:rPr>
                <w:rFonts w:asciiTheme="minorHAnsi" w:hAnsiTheme="minorHAnsi" w:cstheme="minorHAnsi"/>
                <w:bCs/>
                <w:color w:val="000000" w:themeColor="text1"/>
              </w:rPr>
            </w:pPr>
            <w:r w:rsidRPr="004A6FEC">
              <w:rPr>
                <w:rFonts w:asciiTheme="minorHAnsi" w:hAnsiTheme="minorHAnsi" w:cstheme="minorHAnsi"/>
                <w:bCs/>
                <w:color w:val="000000" w:themeColor="text1"/>
              </w:rPr>
              <w:t>Yale</w:t>
            </w:r>
            <w:r w:rsidR="00FF541E">
              <w:rPr>
                <w:rFonts w:asciiTheme="minorHAnsi" w:hAnsiTheme="minorHAnsi" w:cstheme="minorHAnsi"/>
                <w:bCs/>
                <w:color w:val="000000" w:themeColor="text1"/>
              </w:rPr>
              <w:t xml:space="preserve">-type </w:t>
            </w:r>
            <w:proofErr w:type="spellStart"/>
            <w:r w:rsidR="00FF541E">
              <w:rPr>
                <w:rFonts w:asciiTheme="minorHAnsi" w:hAnsiTheme="minorHAnsi" w:cstheme="minorHAnsi"/>
                <w:bCs/>
                <w:color w:val="000000" w:themeColor="text1"/>
              </w:rPr>
              <w:t>key</w:t>
            </w:r>
            <w:proofErr w:type="spellEnd"/>
            <w:r w:rsidR="00FF541E">
              <w:rPr>
                <w:rFonts w:asciiTheme="minorHAnsi" w:hAnsiTheme="minorHAnsi" w:cstheme="minorHAnsi"/>
                <w:bCs/>
                <w:color w:val="000000" w:themeColor="text1"/>
              </w:rPr>
              <w:t xml:space="preserve"> </w:t>
            </w:r>
            <w:proofErr w:type="spellStart"/>
            <w:r w:rsidR="00FF541E">
              <w:rPr>
                <w:rFonts w:asciiTheme="minorHAnsi" w:hAnsiTheme="minorHAnsi" w:cstheme="minorHAnsi"/>
                <w:bCs/>
                <w:color w:val="000000" w:themeColor="text1"/>
              </w:rPr>
              <w:t>blanks</w:t>
            </w:r>
            <w:proofErr w:type="spellEnd"/>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556EECAC" w14:textId="77777777" w:rsidR="006D6B07" w:rsidRPr="004A6FEC" w:rsidRDefault="006D6B07" w:rsidP="00EF44F7">
            <w:pPr>
              <w:pStyle w:val="Default"/>
              <w:jc w:val="center"/>
              <w:rPr>
                <w:rFonts w:asciiTheme="minorHAnsi" w:hAnsiTheme="minorHAnsi" w:cstheme="minorHAnsi"/>
                <w:bCs/>
                <w:color w:val="000000" w:themeColor="text1"/>
              </w:rPr>
            </w:pPr>
            <w:r w:rsidRPr="004A6FEC">
              <w:rPr>
                <w:rFonts w:asciiTheme="minorHAnsi" w:hAnsiTheme="minorHAnsi" w:cstheme="minorHAnsi"/>
                <w:bCs/>
                <w:color w:val="000000" w:themeColor="text1"/>
              </w:rPr>
              <w:t>A1</w:t>
            </w:r>
          </w:p>
        </w:tc>
      </w:tr>
      <w:tr w:rsidR="006D6B07" w:rsidRPr="004A6FEC" w14:paraId="6AD62885" w14:textId="77777777" w:rsidTr="00EF44F7">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409C292B" w14:textId="0F557C90" w:rsidR="006D6B07" w:rsidRPr="004A6FEC" w:rsidRDefault="006D6B07" w:rsidP="00EF44F7">
            <w:pPr>
              <w:pStyle w:val="Default"/>
              <w:rPr>
                <w:rFonts w:asciiTheme="minorHAnsi" w:hAnsiTheme="minorHAnsi" w:cstheme="minorHAnsi"/>
                <w:bCs/>
                <w:color w:val="000000" w:themeColor="text1"/>
              </w:rPr>
            </w:pPr>
            <w:r w:rsidRPr="004A6FEC">
              <w:rPr>
                <w:rFonts w:asciiTheme="minorHAnsi" w:hAnsiTheme="minorHAnsi" w:cstheme="minorHAnsi"/>
                <w:bCs/>
                <w:color w:val="000000" w:themeColor="text1"/>
              </w:rPr>
              <w:t>Tetra</w:t>
            </w:r>
            <w:r w:rsidR="00FF541E">
              <w:rPr>
                <w:rFonts w:asciiTheme="minorHAnsi" w:hAnsiTheme="minorHAnsi" w:cstheme="minorHAnsi"/>
                <w:bCs/>
                <w:color w:val="000000" w:themeColor="text1"/>
              </w:rPr>
              <w:t xml:space="preserve">-type </w:t>
            </w:r>
            <w:proofErr w:type="spellStart"/>
            <w:r w:rsidR="00FF541E">
              <w:rPr>
                <w:rFonts w:asciiTheme="minorHAnsi" w:hAnsiTheme="minorHAnsi" w:cstheme="minorHAnsi"/>
                <w:bCs/>
                <w:color w:val="000000" w:themeColor="text1"/>
              </w:rPr>
              <w:t>key</w:t>
            </w:r>
            <w:proofErr w:type="spellEnd"/>
            <w:r w:rsidR="00FF541E">
              <w:rPr>
                <w:rFonts w:asciiTheme="minorHAnsi" w:hAnsiTheme="minorHAnsi" w:cstheme="minorHAnsi"/>
                <w:bCs/>
                <w:color w:val="000000" w:themeColor="text1"/>
              </w:rPr>
              <w:t xml:space="preserve"> </w:t>
            </w:r>
            <w:proofErr w:type="spellStart"/>
            <w:r w:rsidR="00FF541E">
              <w:rPr>
                <w:rFonts w:asciiTheme="minorHAnsi" w:hAnsiTheme="minorHAnsi" w:cstheme="minorHAnsi"/>
                <w:bCs/>
                <w:color w:val="000000" w:themeColor="text1"/>
              </w:rPr>
              <w:t>blanks</w:t>
            </w:r>
            <w:proofErr w:type="spellEnd"/>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41E4351B" w14:textId="77777777" w:rsidR="006D6B07" w:rsidRPr="004A6FEC" w:rsidRDefault="006D6B07" w:rsidP="00EF44F7">
            <w:pPr>
              <w:pStyle w:val="Default"/>
              <w:jc w:val="center"/>
              <w:rPr>
                <w:rFonts w:asciiTheme="minorHAnsi" w:hAnsiTheme="minorHAnsi" w:cstheme="minorHAnsi"/>
                <w:bCs/>
                <w:color w:val="000000" w:themeColor="text1"/>
              </w:rPr>
            </w:pPr>
            <w:r w:rsidRPr="004A6FEC">
              <w:rPr>
                <w:rFonts w:asciiTheme="minorHAnsi" w:hAnsiTheme="minorHAnsi" w:cstheme="minorHAnsi"/>
                <w:bCs/>
                <w:color w:val="000000" w:themeColor="text1"/>
              </w:rPr>
              <w:t>A2</w:t>
            </w:r>
          </w:p>
        </w:tc>
      </w:tr>
    </w:tbl>
    <w:p w14:paraId="34DD5CBF" w14:textId="77777777" w:rsidR="006D6B07" w:rsidRPr="004A6FEC" w:rsidRDefault="006D6B07" w:rsidP="006D6B07">
      <w:pPr>
        <w:ind w:left="567" w:right="-199"/>
        <w:rPr>
          <w:rFonts w:cstheme="minorHAnsi"/>
          <w:bCs/>
          <w:color w:val="000000" w:themeColor="text1"/>
          <w:sz w:val="24"/>
          <w:szCs w:val="24"/>
        </w:rPr>
      </w:pPr>
    </w:p>
    <w:p w14:paraId="2B3BCA8E" w14:textId="77777777" w:rsidR="006D6B07" w:rsidRPr="004A6FEC" w:rsidRDefault="006D6B07" w:rsidP="006D6B07">
      <w:pPr>
        <w:ind w:left="567" w:right="-199"/>
        <w:rPr>
          <w:rFonts w:cstheme="minorHAnsi"/>
          <w:bCs/>
          <w:color w:val="000000" w:themeColor="text1"/>
          <w:sz w:val="24"/>
          <w:szCs w:val="24"/>
        </w:rPr>
      </w:pPr>
      <w:r w:rsidRPr="004A6FEC">
        <w:rPr>
          <w:rFonts w:cstheme="minorHAnsi"/>
          <w:bCs/>
          <w:color w:val="000000" w:themeColor="text1"/>
          <w:sz w:val="24"/>
          <w:szCs w:val="24"/>
        </w:rPr>
        <w:t>Característica 2: Sem Cor ou Colorida (cunho SEM ou COM resina plástica colorida)</w:t>
      </w:r>
    </w:p>
    <w:tbl>
      <w:tblPr>
        <w:tblW w:w="8206" w:type="dxa"/>
        <w:jc w:val="center"/>
        <w:tblCellMar>
          <w:left w:w="70" w:type="dxa"/>
          <w:right w:w="70" w:type="dxa"/>
        </w:tblCellMar>
        <w:tblLook w:val="04A0" w:firstRow="1" w:lastRow="0" w:firstColumn="1" w:lastColumn="0" w:noHBand="0" w:noVBand="1"/>
      </w:tblPr>
      <w:tblGrid>
        <w:gridCol w:w="7146"/>
        <w:gridCol w:w="1060"/>
      </w:tblGrid>
      <w:tr w:rsidR="006D6B07" w:rsidRPr="004A6FEC" w14:paraId="0A1C7D8D" w14:textId="77777777" w:rsidTr="00EF44F7">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FD661C9" w14:textId="7811FBF2" w:rsidR="006D6B07" w:rsidRPr="004A6FEC" w:rsidRDefault="00FF541E" w:rsidP="00EF44F7">
            <w:pPr>
              <w:rPr>
                <w:rFonts w:cstheme="minorHAnsi"/>
                <w:bCs/>
                <w:color w:val="000000" w:themeColor="text1"/>
                <w:sz w:val="24"/>
                <w:szCs w:val="24"/>
              </w:rPr>
            </w:pPr>
            <w:proofErr w:type="spellStart"/>
            <w:r>
              <w:rPr>
                <w:rFonts w:cstheme="minorHAnsi"/>
                <w:bCs/>
                <w:color w:val="000000" w:themeColor="text1"/>
                <w:sz w:val="24"/>
                <w:szCs w:val="24"/>
              </w:rPr>
              <w:t>Specification</w:t>
            </w:r>
            <w:proofErr w:type="spellEnd"/>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E721856" w14:textId="77777777" w:rsidR="006D6B07" w:rsidRPr="004A6FEC" w:rsidRDefault="006D6B07" w:rsidP="00EF44F7">
            <w:pPr>
              <w:jc w:val="center"/>
              <w:rPr>
                <w:rFonts w:cstheme="minorHAnsi"/>
                <w:bCs/>
                <w:color w:val="000000" w:themeColor="text1"/>
                <w:sz w:val="24"/>
                <w:szCs w:val="24"/>
              </w:rPr>
            </w:pPr>
            <w:r w:rsidRPr="004A6FEC">
              <w:rPr>
                <w:rFonts w:cstheme="minorHAnsi"/>
                <w:bCs/>
                <w:color w:val="000000" w:themeColor="text1"/>
                <w:sz w:val="24"/>
                <w:szCs w:val="24"/>
              </w:rPr>
              <w:t>Código</w:t>
            </w:r>
          </w:p>
        </w:tc>
      </w:tr>
      <w:tr w:rsidR="006D6B07" w:rsidRPr="004A6FEC" w14:paraId="353253ED" w14:textId="77777777" w:rsidTr="00EF44F7">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020949B1" w14:textId="03CAF687" w:rsidR="006D6B07" w:rsidRPr="00FF541E" w:rsidRDefault="00FF541E" w:rsidP="00EF44F7">
            <w:pPr>
              <w:pStyle w:val="Default"/>
              <w:rPr>
                <w:rFonts w:asciiTheme="minorHAnsi" w:hAnsiTheme="minorHAnsi" w:cstheme="minorHAnsi"/>
                <w:bCs/>
                <w:color w:val="000000" w:themeColor="text1"/>
                <w:lang w:val="en-US"/>
              </w:rPr>
            </w:pPr>
            <w:r w:rsidRPr="00FF541E">
              <w:rPr>
                <w:rFonts w:asciiTheme="minorHAnsi" w:hAnsiTheme="minorHAnsi" w:cstheme="minorHAnsi"/>
                <w:bCs/>
                <w:color w:val="000000" w:themeColor="text1"/>
                <w:lang w:val="en-US"/>
              </w:rPr>
              <w:t>Without</w:t>
            </w:r>
            <w:r w:rsidR="006D6B07" w:rsidRPr="00FF541E">
              <w:rPr>
                <w:rFonts w:asciiTheme="minorHAnsi" w:hAnsiTheme="minorHAnsi" w:cstheme="minorHAnsi"/>
                <w:bCs/>
                <w:color w:val="000000" w:themeColor="text1"/>
                <w:lang w:val="en-US"/>
              </w:rPr>
              <w:t xml:space="preserve"> </w:t>
            </w:r>
            <w:r w:rsidRPr="00FF541E">
              <w:rPr>
                <w:rFonts w:asciiTheme="minorHAnsi" w:hAnsiTheme="minorHAnsi" w:cstheme="minorHAnsi"/>
                <w:bCs/>
                <w:color w:val="000000" w:themeColor="text1"/>
                <w:lang w:val="en-US"/>
              </w:rPr>
              <w:t>color</w:t>
            </w:r>
            <w:r w:rsidR="006D6B07" w:rsidRPr="00FF541E">
              <w:rPr>
                <w:rFonts w:asciiTheme="minorHAnsi" w:hAnsiTheme="minorHAnsi" w:cstheme="minorHAnsi"/>
                <w:bCs/>
                <w:color w:val="000000" w:themeColor="text1"/>
                <w:lang w:val="en-US"/>
              </w:rPr>
              <w:t xml:space="preserve"> (</w:t>
            </w:r>
            <w:r w:rsidRPr="00FF541E">
              <w:rPr>
                <w:rFonts w:asciiTheme="minorHAnsi" w:hAnsiTheme="minorHAnsi" w:cstheme="minorHAnsi"/>
                <w:bCs/>
                <w:color w:val="000000" w:themeColor="text1"/>
                <w:lang w:val="en-US"/>
              </w:rPr>
              <w:t>without</w:t>
            </w:r>
            <w:r w:rsidR="006D6B07" w:rsidRPr="00FF541E">
              <w:rPr>
                <w:rFonts w:asciiTheme="minorHAnsi" w:hAnsiTheme="minorHAnsi" w:cstheme="minorHAnsi"/>
                <w:bCs/>
                <w:color w:val="000000" w:themeColor="text1"/>
                <w:lang w:val="en-US"/>
              </w:rPr>
              <w:t xml:space="preserve"> color</w:t>
            </w:r>
            <w:r w:rsidRPr="00FF541E">
              <w:rPr>
                <w:rFonts w:asciiTheme="minorHAnsi" w:hAnsiTheme="minorHAnsi" w:cstheme="minorHAnsi"/>
                <w:bCs/>
                <w:color w:val="000000" w:themeColor="text1"/>
                <w:lang w:val="en-US"/>
              </w:rPr>
              <w:t>ed resin</w:t>
            </w:r>
            <w:r w:rsidR="006D6B07" w:rsidRPr="00FF541E">
              <w:rPr>
                <w:rFonts w:asciiTheme="minorHAnsi" w:hAnsiTheme="minorHAnsi" w:cstheme="minorHAnsi"/>
                <w:bCs/>
                <w:color w:val="000000" w:themeColor="text1"/>
                <w:lang w:val="en-US"/>
              </w:rPr>
              <w:t>)</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395CB902" w14:textId="77777777" w:rsidR="006D6B07" w:rsidRPr="004A6FEC" w:rsidRDefault="006D6B07" w:rsidP="00EF44F7">
            <w:pPr>
              <w:pStyle w:val="Default"/>
              <w:jc w:val="center"/>
              <w:rPr>
                <w:rFonts w:asciiTheme="minorHAnsi" w:hAnsiTheme="minorHAnsi" w:cstheme="minorHAnsi"/>
                <w:bCs/>
                <w:color w:val="000000" w:themeColor="text1"/>
              </w:rPr>
            </w:pPr>
            <w:r w:rsidRPr="004A6FEC">
              <w:rPr>
                <w:rFonts w:asciiTheme="minorHAnsi" w:hAnsiTheme="minorHAnsi" w:cstheme="minorHAnsi"/>
                <w:bCs/>
                <w:color w:val="000000" w:themeColor="text1"/>
              </w:rPr>
              <w:t>B1</w:t>
            </w:r>
          </w:p>
        </w:tc>
      </w:tr>
      <w:tr w:rsidR="006D6B07" w:rsidRPr="004A6FEC" w14:paraId="6A3E552E" w14:textId="77777777" w:rsidTr="00EF44F7">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66CA7F8A" w14:textId="365200BB" w:rsidR="006D6B07" w:rsidRPr="00FF541E" w:rsidRDefault="00FF541E" w:rsidP="00EF44F7">
            <w:pPr>
              <w:pStyle w:val="Default"/>
              <w:rPr>
                <w:rFonts w:asciiTheme="minorHAnsi" w:hAnsiTheme="minorHAnsi" w:cstheme="minorHAnsi"/>
                <w:bCs/>
                <w:color w:val="000000" w:themeColor="text1"/>
                <w:lang w:val="en-US"/>
              </w:rPr>
            </w:pPr>
            <w:r w:rsidRPr="00FF541E">
              <w:rPr>
                <w:rFonts w:asciiTheme="minorHAnsi" w:hAnsiTheme="minorHAnsi" w:cstheme="minorHAnsi"/>
                <w:bCs/>
                <w:color w:val="000000" w:themeColor="text1"/>
                <w:lang w:val="en-US"/>
              </w:rPr>
              <w:t>With Color</w:t>
            </w:r>
            <w:r w:rsidR="006D6B07" w:rsidRPr="00FF541E">
              <w:rPr>
                <w:rFonts w:asciiTheme="minorHAnsi" w:hAnsiTheme="minorHAnsi" w:cstheme="minorHAnsi"/>
                <w:bCs/>
                <w:color w:val="000000" w:themeColor="text1"/>
                <w:lang w:val="en-US"/>
              </w:rPr>
              <w:t xml:space="preserve"> (</w:t>
            </w:r>
            <w:r w:rsidRPr="00FF541E">
              <w:rPr>
                <w:rFonts w:asciiTheme="minorHAnsi" w:hAnsiTheme="minorHAnsi" w:cstheme="minorHAnsi"/>
                <w:bCs/>
                <w:color w:val="000000" w:themeColor="text1"/>
                <w:lang w:val="en-US"/>
              </w:rPr>
              <w:t>with</w:t>
            </w:r>
            <w:r w:rsidR="006D6B07" w:rsidRPr="00FF541E">
              <w:rPr>
                <w:rFonts w:asciiTheme="minorHAnsi" w:hAnsiTheme="minorHAnsi" w:cstheme="minorHAnsi"/>
                <w:bCs/>
                <w:color w:val="000000" w:themeColor="text1"/>
                <w:lang w:val="en-US"/>
              </w:rPr>
              <w:t xml:space="preserve"> color</w:t>
            </w:r>
            <w:r w:rsidR="003326F9">
              <w:rPr>
                <w:rFonts w:asciiTheme="minorHAnsi" w:hAnsiTheme="minorHAnsi" w:cstheme="minorHAnsi"/>
                <w:bCs/>
                <w:color w:val="000000" w:themeColor="text1"/>
                <w:lang w:val="en-US"/>
              </w:rPr>
              <w:t>ed</w:t>
            </w:r>
            <w:r w:rsidRPr="00FF541E">
              <w:rPr>
                <w:rFonts w:asciiTheme="minorHAnsi" w:hAnsiTheme="minorHAnsi" w:cstheme="minorHAnsi"/>
                <w:bCs/>
                <w:color w:val="000000" w:themeColor="text1"/>
                <w:lang w:val="en-US"/>
              </w:rPr>
              <w:t xml:space="preserve"> r</w:t>
            </w:r>
            <w:r>
              <w:rPr>
                <w:rFonts w:asciiTheme="minorHAnsi" w:hAnsiTheme="minorHAnsi" w:cstheme="minorHAnsi"/>
                <w:bCs/>
                <w:color w:val="000000" w:themeColor="text1"/>
                <w:lang w:val="en-US"/>
              </w:rPr>
              <w:t>esin)</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018BC62D" w14:textId="77777777" w:rsidR="006D6B07" w:rsidRPr="004A6FEC" w:rsidRDefault="006D6B07" w:rsidP="00EF44F7">
            <w:pPr>
              <w:pStyle w:val="Default"/>
              <w:jc w:val="center"/>
              <w:rPr>
                <w:rFonts w:asciiTheme="minorHAnsi" w:hAnsiTheme="minorHAnsi" w:cstheme="minorHAnsi"/>
                <w:bCs/>
                <w:color w:val="000000" w:themeColor="text1"/>
              </w:rPr>
            </w:pPr>
            <w:r w:rsidRPr="004A6FEC">
              <w:rPr>
                <w:rFonts w:asciiTheme="minorHAnsi" w:hAnsiTheme="minorHAnsi" w:cstheme="minorHAnsi"/>
                <w:bCs/>
                <w:color w:val="000000" w:themeColor="text1"/>
              </w:rPr>
              <w:t>B2</w:t>
            </w:r>
          </w:p>
        </w:tc>
      </w:tr>
    </w:tbl>
    <w:p w14:paraId="7456C5B0" w14:textId="77777777" w:rsidR="006D6B07" w:rsidRPr="004A6FEC" w:rsidRDefault="006D6B07" w:rsidP="006D6B07">
      <w:pPr>
        <w:pStyle w:val="PargrafodaLista"/>
        <w:ind w:left="567" w:right="-199"/>
        <w:rPr>
          <w:rFonts w:cstheme="minorHAnsi"/>
          <w:bCs/>
          <w:color w:val="000000" w:themeColor="text1"/>
          <w:sz w:val="24"/>
          <w:szCs w:val="24"/>
        </w:rPr>
      </w:pPr>
    </w:p>
    <w:p w14:paraId="3FEADF88" w14:textId="0DD7247E" w:rsidR="006D6B07" w:rsidRPr="004A6FEC" w:rsidRDefault="006D6B07" w:rsidP="006D6B07">
      <w:pPr>
        <w:pStyle w:val="PargrafodaLista"/>
        <w:ind w:left="567" w:right="-199"/>
        <w:rPr>
          <w:rFonts w:cstheme="minorHAnsi"/>
          <w:bCs/>
          <w:color w:val="000000" w:themeColor="text1"/>
          <w:sz w:val="24"/>
          <w:szCs w:val="24"/>
        </w:rPr>
      </w:pPr>
      <w:r w:rsidRPr="004A6FEC">
        <w:rPr>
          <w:rFonts w:cstheme="minorHAnsi"/>
          <w:bCs/>
          <w:color w:val="000000" w:themeColor="text1"/>
          <w:sz w:val="24"/>
          <w:szCs w:val="24"/>
        </w:rPr>
        <w:t xml:space="preserve"> CODIP</w:t>
      </w:r>
      <w:r w:rsidR="003326F9">
        <w:rPr>
          <w:rFonts w:cstheme="minorHAnsi"/>
          <w:bCs/>
          <w:color w:val="000000" w:themeColor="text1"/>
          <w:sz w:val="24"/>
          <w:szCs w:val="24"/>
        </w:rPr>
        <w:t xml:space="preserve"> </w:t>
      </w:r>
      <w:proofErr w:type="spellStart"/>
      <w:r w:rsidR="003326F9">
        <w:rPr>
          <w:rFonts w:cstheme="minorHAnsi"/>
          <w:bCs/>
          <w:color w:val="000000" w:themeColor="text1"/>
          <w:sz w:val="24"/>
          <w:szCs w:val="24"/>
        </w:rPr>
        <w:t>formulation</w:t>
      </w:r>
      <w:proofErr w:type="spellEnd"/>
      <w:r w:rsidR="003326F9">
        <w:rPr>
          <w:rFonts w:cstheme="minorHAnsi"/>
          <w:bCs/>
          <w:color w:val="000000" w:themeColor="text1"/>
          <w:sz w:val="24"/>
          <w:szCs w:val="24"/>
        </w:rPr>
        <w:t xml:space="preserve"> exemple</w:t>
      </w:r>
      <w:r w:rsidRPr="004A6FEC">
        <w:rPr>
          <w:rFonts w:cstheme="minorHAnsi"/>
          <w:bCs/>
          <w:color w:val="000000" w:themeColor="text1"/>
          <w:sz w:val="24"/>
          <w:szCs w:val="24"/>
        </w:rPr>
        <w:t xml:space="preserve">: </w:t>
      </w:r>
    </w:p>
    <w:p w14:paraId="7885551D" w14:textId="6003F08F" w:rsidR="006D6B07" w:rsidRPr="003326F9" w:rsidRDefault="006D6B07" w:rsidP="003326F9">
      <w:pPr>
        <w:pStyle w:val="PargrafodaLista"/>
        <w:ind w:left="567" w:right="-199"/>
        <w:rPr>
          <w:rFonts w:cstheme="minorHAnsi"/>
          <w:bCs/>
          <w:color w:val="000000" w:themeColor="text1"/>
          <w:sz w:val="24"/>
          <w:szCs w:val="24"/>
          <w:lang w:val="en-US"/>
        </w:rPr>
      </w:pPr>
      <w:r w:rsidRPr="003326F9">
        <w:rPr>
          <w:rFonts w:cstheme="minorHAnsi"/>
          <w:bCs/>
          <w:color w:val="000000" w:themeColor="text1"/>
          <w:sz w:val="24"/>
          <w:szCs w:val="24"/>
          <w:lang w:val="en-US"/>
        </w:rPr>
        <w:lastRenderedPageBreak/>
        <w:t>Produ</w:t>
      </w:r>
      <w:r w:rsidR="003326F9" w:rsidRPr="003326F9">
        <w:rPr>
          <w:rFonts w:cstheme="minorHAnsi"/>
          <w:bCs/>
          <w:color w:val="000000" w:themeColor="text1"/>
          <w:sz w:val="24"/>
          <w:szCs w:val="24"/>
          <w:lang w:val="en-US"/>
        </w:rPr>
        <w:t>ct characteristic</w:t>
      </w:r>
      <w:r w:rsidRPr="003326F9">
        <w:rPr>
          <w:rFonts w:cstheme="minorHAnsi"/>
          <w:bCs/>
          <w:color w:val="000000" w:themeColor="text1"/>
          <w:sz w:val="24"/>
          <w:szCs w:val="24"/>
          <w:lang w:val="en-US"/>
        </w:rPr>
        <w:t xml:space="preserve"> 1 (Yale</w:t>
      </w:r>
      <w:r w:rsidR="003326F9" w:rsidRPr="003326F9">
        <w:rPr>
          <w:rFonts w:cstheme="minorHAnsi"/>
          <w:bCs/>
          <w:color w:val="000000" w:themeColor="text1"/>
          <w:sz w:val="24"/>
          <w:szCs w:val="24"/>
          <w:lang w:val="en-US"/>
        </w:rPr>
        <w:t>-type</w:t>
      </w:r>
      <w:r w:rsidRPr="003326F9">
        <w:rPr>
          <w:rFonts w:cstheme="minorHAnsi"/>
          <w:bCs/>
          <w:color w:val="000000" w:themeColor="text1"/>
          <w:sz w:val="24"/>
          <w:szCs w:val="24"/>
          <w:lang w:val="en-US"/>
        </w:rPr>
        <w:t xml:space="preserve">); </w:t>
      </w:r>
      <w:r w:rsidR="003326F9">
        <w:rPr>
          <w:rFonts w:cstheme="minorHAnsi"/>
          <w:bCs/>
          <w:color w:val="000000" w:themeColor="text1"/>
          <w:sz w:val="24"/>
          <w:szCs w:val="24"/>
          <w:lang w:val="en-US"/>
        </w:rPr>
        <w:t>Characteristic</w:t>
      </w:r>
      <w:r w:rsidRPr="003326F9">
        <w:rPr>
          <w:rFonts w:cstheme="minorHAnsi"/>
          <w:bCs/>
          <w:color w:val="000000" w:themeColor="text1"/>
          <w:sz w:val="24"/>
          <w:szCs w:val="24"/>
          <w:lang w:val="en-US"/>
        </w:rPr>
        <w:t xml:space="preserve"> 2 (Color</w:t>
      </w:r>
      <w:r w:rsidR="003326F9">
        <w:rPr>
          <w:rFonts w:cstheme="minorHAnsi"/>
          <w:bCs/>
          <w:color w:val="000000" w:themeColor="text1"/>
          <w:sz w:val="24"/>
          <w:szCs w:val="24"/>
          <w:lang w:val="en-US"/>
        </w:rPr>
        <w:t>ed</w:t>
      </w:r>
      <w:r w:rsidRPr="003326F9">
        <w:rPr>
          <w:rFonts w:cstheme="minorHAnsi"/>
          <w:bCs/>
          <w:color w:val="000000" w:themeColor="text1"/>
          <w:sz w:val="24"/>
          <w:szCs w:val="24"/>
          <w:lang w:val="en-US"/>
        </w:rPr>
        <w:t>): A1B2</w:t>
      </w:r>
    </w:p>
    <w:p w14:paraId="25441C7A" w14:textId="1230771E" w:rsidR="00475A6B" w:rsidRPr="003326F9" w:rsidRDefault="00A63308" w:rsidP="003326F9">
      <w:pPr>
        <w:jc w:val="both"/>
        <w:rPr>
          <w:rFonts w:cstheme="minorHAnsi"/>
          <w:sz w:val="24"/>
          <w:szCs w:val="24"/>
          <w:lang w:val="en-US"/>
        </w:rPr>
      </w:pPr>
      <w:r w:rsidRPr="00BB4922">
        <w:rPr>
          <w:rFonts w:cstheme="minorHAnsi"/>
          <w:sz w:val="24"/>
          <w:szCs w:val="24"/>
          <w:lang w:val="en-US"/>
        </w:rPr>
        <w:t xml:space="preserve">ª </w:t>
      </w:r>
      <w:proofErr w:type="gramStart"/>
      <w:r w:rsidRPr="00BB4922">
        <w:rPr>
          <w:rFonts w:cstheme="minorHAnsi"/>
          <w:sz w:val="20"/>
          <w:szCs w:val="20"/>
          <w:lang w:val="en-US"/>
        </w:rPr>
        <w:t>The</w:t>
      </w:r>
      <w:proofErr w:type="gramEnd"/>
      <w:r w:rsidRPr="00BB4922">
        <w:rPr>
          <w:rFonts w:cstheme="minorHAnsi"/>
          <w:sz w:val="20"/>
          <w:szCs w:val="20"/>
          <w:lang w:val="en-US"/>
        </w:rPr>
        <w:t xml:space="preserve"> provided CODIP is represented by an alphanumeric combination that reflects the characteristics of the product. The alphanumeric combination</w:t>
      </w:r>
      <w:r w:rsidR="00F75CF0" w:rsidRPr="00BB4922">
        <w:rPr>
          <w:rFonts w:cstheme="minorHAnsi"/>
          <w:sz w:val="20"/>
          <w:szCs w:val="20"/>
          <w:lang w:val="en-US"/>
        </w:rPr>
        <w:t xml:space="preserve"> reflects</w:t>
      </w:r>
      <w:r w:rsidRPr="00BB4922">
        <w:rPr>
          <w:rFonts w:cstheme="minorHAnsi"/>
          <w:sz w:val="20"/>
          <w:szCs w:val="20"/>
          <w:lang w:val="en-US"/>
        </w:rPr>
        <w:t>, in de</w:t>
      </w:r>
      <w:r w:rsidR="00E43746" w:rsidRPr="00BB4922">
        <w:rPr>
          <w:rFonts w:cstheme="minorHAnsi"/>
          <w:sz w:val="20"/>
          <w:szCs w:val="20"/>
          <w:lang w:val="en-US"/>
        </w:rPr>
        <w:t>scending</w:t>
      </w:r>
      <w:r w:rsidRPr="00BB4922">
        <w:rPr>
          <w:rFonts w:cstheme="minorHAnsi"/>
          <w:sz w:val="20"/>
          <w:szCs w:val="20"/>
          <w:lang w:val="en-US"/>
        </w:rPr>
        <w:t xml:space="preserve"> order, the importance granted to each characteristic of the product, starting from the most relevant.</w:t>
      </w:r>
    </w:p>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w:t>
      </w:r>
      <w:proofErr w:type="gramStart"/>
      <w:r w:rsidRPr="00BB4922">
        <w:rPr>
          <w:rFonts w:cstheme="minorHAnsi"/>
          <w:sz w:val="24"/>
          <w:szCs w:val="24"/>
          <w:lang w:val="en-US"/>
        </w:rPr>
        <w:t>i.e.</w:t>
      </w:r>
      <w:proofErr w:type="gramEnd"/>
      <w:r w:rsidRPr="00BB4922">
        <w:rPr>
          <w:rFonts w:cstheme="minorHAnsi"/>
          <w:sz w:val="24"/>
          <w:szCs w:val="24"/>
          <w:lang w:val="en-US"/>
        </w:rPr>
        <w:t xml:space="preserv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6.1.4 State whether any services part of the production process </w:t>
      </w:r>
      <w:proofErr w:type="gramStart"/>
      <w:r w:rsidRPr="00BB4922">
        <w:rPr>
          <w:rFonts w:cstheme="minorHAnsi"/>
          <w:sz w:val="24"/>
          <w:szCs w:val="24"/>
          <w:lang w:val="en-US"/>
        </w:rPr>
        <w:t>are</w:t>
      </w:r>
      <w:proofErr w:type="gramEnd"/>
      <w:r w:rsidRPr="00BB4922">
        <w:rPr>
          <w:rFonts w:cstheme="minorHAnsi"/>
          <w:sz w:val="24"/>
          <w:szCs w:val="24"/>
          <w:lang w:val="en-US"/>
        </w:rPr>
        <w:t xml:space="preserv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xml:space="preserve">. Indicate whether this material is reintroduced in the production cycle or reused in any way, </w:t>
      </w:r>
      <w:proofErr w:type="gramStart"/>
      <w:r w:rsidRPr="00BB4922">
        <w:rPr>
          <w:rFonts w:cstheme="minorHAnsi"/>
          <w:sz w:val="24"/>
          <w:szCs w:val="24"/>
          <w:lang w:val="en-US"/>
        </w:rPr>
        <w:t>sold</w:t>
      </w:r>
      <w:proofErr w:type="gramEnd"/>
      <w:r w:rsidRPr="00BB4922">
        <w:rPr>
          <w:rFonts w:cstheme="minorHAnsi"/>
          <w:sz w:val="24"/>
          <w:szCs w:val="24"/>
          <w:lang w:val="en-US"/>
        </w:rPr>
        <w:t xml:space="preserve">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w:t>
      </w:r>
      <w:proofErr w:type="gramStart"/>
      <w:r w:rsidRPr="00BB4922">
        <w:rPr>
          <w:rFonts w:cstheme="minorHAnsi"/>
          <w:sz w:val="24"/>
          <w:szCs w:val="24"/>
          <w:lang w:val="en-US"/>
        </w:rPr>
        <w:t>i.e.</w:t>
      </w:r>
      <w:proofErr w:type="gramEnd"/>
      <w:r w:rsidRPr="00BB4922">
        <w:rPr>
          <w:rFonts w:cstheme="minorHAnsi"/>
          <w:sz w:val="24"/>
          <w:szCs w:val="24"/>
          <w:lang w:val="en-US"/>
        </w:rPr>
        <w:t xml:space="preserv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lastRenderedPageBreak/>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w:t>
      </w:r>
      <w:proofErr w:type="gramStart"/>
      <w:r w:rsidRPr="00BB4922">
        <w:rPr>
          <w:rFonts w:cstheme="minorHAnsi"/>
          <w:color w:val="000000"/>
          <w:sz w:val="24"/>
          <w:szCs w:val="24"/>
          <w:lang w:val="en"/>
        </w:rPr>
        <w:t xml:space="preserve">stops, </w:t>
      </w:r>
      <w:r w:rsidRPr="00BB4922">
        <w:rPr>
          <w:rFonts w:cstheme="minorHAnsi"/>
          <w:sz w:val="24"/>
          <w:szCs w:val="24"/>
          <w:lang w:val="en"/>
        </w:rPr>
        <w:t> </w:t>
      </w:r>
      <w:r w:rsidRPr="00BB4922">
        <w:rPr>
          <w:rFonts w:cstheme="minorHAnsi"/>
          <w:i/>
          <w:iCs/>
          <w:color w:val="000000"/>
          <w:sz w:val="24"/>
          <w:szCs w:val="24"/>
          <w:lang w:val="en"/>
        </w:rPr>
        <w:t>setups</w:t>
      </w:r>
      <w:proofErr w:type="gramEnd"/>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number of normal shifts and hours of plant operation;</w:t>
      </w:r>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machinery and equipment in operation;</w:t>
      </w:r>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of products), periodic preventive maintenance, repair, cleaning, shift changes, rest and meals intervals, quality sampling, etc.;</w:t>
      </w:r>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full availability of </w:t>
      </w:r>
      <w:proofErr w:type="spellStart"/>
      <w:r w:rsidRPr="00BB4922">
        <w:rPr>
          <w:rFonts w:eastAsia="Times New Roman" w:cstheme="minorHAnsi"/>
          <w:color w:val="000000"/>
          <w:sz w:val="24"/>
          <w:szCs w:val="24"/>
          <w:lang w:val="en"/>
        </w:rPr>
        <w:t>labour</w:t>
      </w:r>
      <w:proofErr w:type="spellEnd"/>
      <w:r w:rsidRPr="00BB4922">
        <w:rPr>
          <w:rFonts w:eastAsia="Times New Roman" w:cstheme="minorHAnsi"/>
          <w:color w:val="000000"/>
          <w:sz w:val="24"/>
          <w:szCs w:val="24"/>
          <w:lang w:val="en"/>
        </w:rPr>
        <w:t xml:space="preserve">, raw materials, </w:t>
      </w:r>
      <w:proofErr w:type="gramStart"/>
      <w:r w:rsidRPr="00BB4922">
        <w:rPr>
          <w:rFonts w:eastAsia="Times New Roman" w:cstheme="minorHAnsi"/>
          <w:color w:val="000000"/>
          <w:sz w:val="24"/>
          <w:szCs w:val="24"/>
          <w:lang w:val="en"/>
        </w:rPr>
        <w:t>utilities</w:t>
      </w:r>
      <w:proofErr w:type="gramEnd"/>
      <w:r w:rsidRPr="00BB4922">
        <w:rPr>
          <w:rFonts w:eastAsia="Times New Roman" w:cstheme="minorHAnsi"/>
          <w:color w:val="000000"/>
          <w:sz w:val="24"/>
          <w:szCs w:val="24"/>
          <w:lang w:val="en"/>
        </w:rPr>
        <w:t xml:space="preserve">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 xml:space="preserve">center is most overloaded or responsible for the slowest step in the production </w:t>
      </w:r>
      <w:proofErr w:type="gramStart"/>
      <w:r w:rsidRPr="00BB4922">
        <w:rPr>
          <w:rFonts w:cstheme="minorHAnsi"/>
          <w:color w:val="000000"/>
          <w:sz w:val="24"/>
          <w:szCs w:val="24"/>
          <w:lang w:val="en"/>
        </w:rPr>
        <w:t>process, since</w:t>
      </w:r>
      <w:proofErr w:type="gramEnd"/>
      <w:r w:rsidRPr="00BB4922">
        <w:rPr>
          <w:rFonts w:cstheme="minorHAnsi"/>
          <w:color w:val="000000"/>
          <w:sz w:val="24"/>
          <w:szCs w:val="24"/>
          <w:lang w:val="en"/>
        </w:rPr>
        <w:t xml:space="preserv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 xml:space="preserve">in weight units (kilograms or tons) and in other trading units (units, pieces, </w:t>
      </w:r>
      <w:proofErr w:type="spellStart"/>
      <w:r w:rsidRPr="00BB4922">
        <w:rPr>
          <w:rFonts w:cstheme="minorHAnsi"/>
          <w:sz w:val="24"/>
          <w:szCs w:val="24"/>
          <w:lang w:val="en-US"/>
        </w:rPr>
        <w:t>lit</w:t>
      </w:r>
      <w:r w:rsidR="009A1459" w:rsidRPr="00BB4922">
        <w:rPr>
          <w:rFonts w:cstheme="minorHAnsi"/>
          <w:sz w:val="24"/>
          <w:szCs w:val="24"/>
          <w:lang w:val="en-US"/>
        </w:rPr>
        <w:t>r</w:t>
      </w:r>
      <w:r w:rsidRPr="00BB4922">
        <w:rPr>
          <w:rFonts w:cstheme="minorHAnsi"/>
          <w:sz w:val="24"/>
          <w:szCs w:val="24"/>
          <w:lang w:val="en-US"/>
        </w:rPr>
        <w:t>es</w:t>
      </w:r>
      <w:proofErr w:type="spellEnd"/>
      <w:r w:rsidRPr="00BB4922">
        <w:rPr>
          <w:rFonts w:cstheme="minorHAnsi"/>
          <w:sz w:val="24"/>
          <w:szCs w:val="24"/>
          <w:lang w:val="en-US"/>
        </w:rPr>
        <w:t xml:space="preserve">).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6.2.1 State whether your company purchases raw materials, inputs, </w:t>
      </w:r>
      <w:proofErr w:type="gramStart"/>
      <w:r w:rsidRPr="00BB4922">
        <w:rPr>
          <w:rFonts w:cstheme="minorHAnsi"/>
          <w:sz w:val="24"/>
          <w:szCs w:val="24"/>
          <w:lang w:val="en-US"/>
        </w:rPr>
        <w:t>services</w:t>
      </w:r>
      <w:proofErr w:type="gramEnd"/>
      <w:r w:rsidRPr="00BB4922">
        <w:rPr>
          <w:rFonts w:cstheme="minorHAnsi"/>
          <w:sz w:val="24"/>
          <w:szCs w:val="24"/>
          <w:lang w:val="en-US"/>
        </w:rPr>
        <w:t xml:space="preserve">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366FC4"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EE833"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795B09A1"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3326F9">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w:t>
      </w:r>
      <w:proofErr w:type="spellStart"/>
      <w:r w:rsidRPr="00BB4922">
        <w:rPr>
          <w:rFonts w:cstheme="minorHAnsi"/>
          <w:sz w:val="24"/>
          <w:szCs w:val="24"/>
          <w:lang w:val="en-US"/>
        </w:rPr>
        <w:t>i</w:t>
      </w:r>
      <w:proofErr w:type="spellEnd"/>
      <w:r w:rsidRPr="00BB4922">
        <w:rPr>
          <w:rFonts w:cstheme="minorHAnsi"/>
          <w:sz w:val="24"/>
          <w:szCs w:val="24"/>
          <w:lang w:val="en-US"/>
        </w:rPr>
        <w:t>) Sales in the domestic market;</w:t>
      </w:r>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w:t>
      </w:r>
      <w:proofErr w:type="spellStart"/>
      <w:r w:rsidRPr="00BB4922">
        <w:rPr>
          <w:rFonts w:cstheme="minorHAnsi"/>
          <w:sz w:val="24"/>
          <w:szCs w:val="24"/>
          <w:lang w:val="en-US"/>
        </w:rPr>
        <w:t>i</w:t>
      </w:r>
      <w:proofErr w:type="spellEnd"/>
      <w:r w:rsidRPr="00BB4922">
        <w:rPr>
          <w:rFonts w:cstheme="minorHAnsi"/>
          <w:sz w:val="24"/>
          <w:szCs w:val="24"/>
          <w:lang w:val="en-US"/>
        </w:rPr>
        <w:t>),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7.4 Provide a list of the categories of customers (e.g., local distributor, end-user, trading companies, </w:t>
      </w:r>
      <w:proofErr w:type="spellStart"/>
      <w:r w:rsidRPr="00BB4922">
        <w:rPr>
          <w:rFonts w:cstheme="minorHAnsi"/>
          <w:sz w:val="24"/>
          <w:szCs w:val="24"/>
          <w:lang w:val="en-US"/>
        </w:rPr>
        <w:t>etc</w:t>
      </w:r>
      <w:proofErr w:type="spellEnd"/>
      <w:r w:rsidRPr="00BB4922">
        <w:rPr>
          <w:rFonts w:cstheme="minorHAnsi"/>
          <w:sz w:val="24"/>
          <w:szCs w:val="24"/>
          <w:lang w:val="en-US"/>
        </w:rPr>
        <w:t>) in (</w:t>
      </w:r>
      <w:proofErr w:type="spellStart"/>
      <w:r w:rsidRPr="00BB4922">
        <w:rPr>
          <w:rFonts w:cstheme="minorHAnsi"/>
          <w:sz w:val="24"/>
          <w:szCs w:val="24"/>
          <w:lang w:val="en-US"/>
        </w:rPr>
        <w:t>i</w:t>
      </w:r>
      <w:proofErr w:type="spellEnd"/>
      <w:r w:rsidRPr="00BB4922">
        <w:rPr>
          <w:rFonts w:cstheme="minorHAnsi"/>
          <w:sz w:val="24"/>
          <w:szCs w:val="24"/>
          <w:lang w:val="en-US"/>
        </w:rPr>
        <w:t>),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w:t>
      </w:r>
      <w:proofErr w:type="spellStart"/>
      <w:r w:rsidRPr="00BB4922">
        <w:rPr>
          <w:rFonts w:cstheme="minorHAnsi"/>
          <w:sz w:val="24"/>
          <w:szCs w:val="24"/>
          <w:lang w:val="en-US"/>
        </w:rPr>
        <w:t>i</w:t>
      </w:r>
      <w:proofErr w:type="spellEnd"/>
      <w:r w:rsidRPr="00BB4922">
        <w:rPr>
          <w:rFonts w:cstheme="minorHAnsi"/>
          <w:sz w:val="24"/>
          <w:szCs w:val="24"/>
          <w:lang w:val="en-US"/>
        </w:rPr>
        <w:t>),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8.1.4 Report whether there are any restrictions to direct sales and to sales performed by intermediaries in (</w:t>
      </w:r>
      <w:proofErr w:type="spellStart"/>
      <w:r w:rsidRPr="00BB4922">
        <w:rPr>
          <w:rFonts w:cstheme="minorHAnsi"/>
          <w:sz w:val="24"/>
          <w:szCs w:val="24"/>
          <w:lang w:val="en-US"/>
        </w:rPr>
        <w:t>i</w:t>
      </w:r>
      <w:proofErr w:type="spellEnd"/>
      <w:r w:rsidRPr="00BB4922">
        <w:rPr>
          <w:rFonts w:cstheme="minorHAnsi"/>
          <w:sz w:val="24"/>
          <w:szCs w:val="24"/>
          <w:lang w:val="en-US"/>
        </w:rPr>
        <w:t xml:space="preserve">), (ii) and (iii), especially concerning volume, </w:t>
      </w:r>
      <w:r w:rsidR="00771EE8" w:rsidRPr="00BB4922">
        <w:rPr>
          <w:rFonts w:cstheme="minorHAnsi"/>
          <w:sz w:val="24"/>
          <w:szCs w:val="24"/>
          <w:lang w:val="en-US"/>
        </w:rPr>
        <w:t xml:space="preserve">geographical </w:t>
      </w:r>
      <w:proofErr w:type="gramStart"/>
      <w:r w:rsidR="00771EE8" w:rsidRPr="00BB4922">
        <w:rPr>
          <w:rFonts w:cstheme="minorHAnsi"/>
          <w:sz w:val="24"/>
          <w:szCs w:val="24"/>
          <w:lang w:val="en-US"/>
        </w:rPr>
        <w:t>scope</w:t>
      </w:r>
      <w:proofErr w:type="gramEnd"/>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BB4922">
        <w:rPr>
          <w:rFonts w:cstheme="minorHAnsi"/>
          <w:sz w:val="24"/>
          <w:szCs w:val="24"/>
          <w:lang w:val="en-US"/>
        </w:rPr>
        <w:t>i</w:t>
      </w:r>
      <w:proofErr w:type="spellEnd"/>
      <w:r w:rsidRPr="00BB4922">
        <w:rPr>
          <w:rFonts w:cstheme="minorHAnsi"/>
          <w:sz w:val="24"/>
          <w:szCs w:val="24"/>
          <w:lang w:val="en-US"/>
        </w:rPr>
        <w:t xml:space="preserve">),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w:t>
      </w:r>
      <w:proofErr w:type="spellStart"/>
      <w:r w:rsidRPr="00BB4922">
        <w:rPr>
          <w:rFonts w:cstheme="minorHAnsi"/>
          <w:sz w:val="24"/>
          <w:szCs w:val="24"/>
          <w:lang w:val="en-US"/>
        </w:rPr>
        <w:t>i</w:t>
      </w:r>
      <w:proofErr w:type="spellEnd"/>
      <w:r w:rsidRPr="00BB4922">
        <w:rPr>
          <w:rFonts w:cstheme="minorHAnsi"/>
          <w:sz w:val="24"/>
          <w:szCs w:val="24"/>
          <w:lang w:val="en-US"/>
        </w:rPr>
        <w:t>),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w:t>
      </w:r>
      <w:proofErr w:type="gramStart"/>
      <w:r w:rsidRPr="00BB4922">
        <w:rPr>
          <w:rFonts w:cstheme="minorHAnsi"/>
          <w:sz w:val="24"/>
          <w:szCs w:val="24"/>
          <w:lang w:val="en-US"/>
        </w:rPr>
        <w:t>sale</w:t>
      </w:r>
      <w:proofErr w:type="gramEnd"/>
      <w:r w:rsidRPr="00BB4922">
        <w:rPr>
          <w:rFonts w:cstheme="minorHAnsi"/>
          <w:sz w:val="24"/>
          <w:szCs w:val="24"/>
          <w:lang w:val="en-US"/>
        </w:rPr>
        <w:t xml:space="preserv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w:t>
      </w:r>
      <w:proofErr w:type="gramStart"/>
      <w:r w:rsidRPr="00BB4922">
        <w:rPr>
          <w:rFonts w:cstheme="minorHAnsi"/>
          <w:sz w:val="24"/>
          <w:szCs w:val="24"/>
          <w:lang w:val="en-US"/>
        </w:rPr>
        <w:t>sales</w:t>
      </w:r>
      <w:proofErr w:type="gramEnd"/>
      <w:r w:rsidRPr="00BB4922">
        <w:rPr>
          <w:rFonts w:cstheme="minorHAnsi"/>
          <w:sz w:val="24"/>
          <w:szCs w:val="24"/>
          <w:lang w:val="en-US"/>
        </w:rPr>
        <w:t xml:space="preserve">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w:t>
      </w:r>
      <w:proofErr w:type="gramStart"/>
      <w:r w:rsidR="004A796C" w:rsidRPr="00BB4922">
        <w:rPr>
          <w:rFonts w:cstheme="minorHAnsi"/>
          <w:sz w:val="24"/>
          <w:szCs w:val="24"/>
          <w:lang w:val="en-US"/>
        </w:rPr>
        <w:t>details</w:t>
      </w:r>
      <w:proofErr w:type="gramEnd"/>
      <w:r w:rsidR="004A796C" w:rsidRPr="00BB4922">
        <w:rPr>
          <w:rFonts w:cstheme="minorHAnsi"/>
          <w:sz w:val="24"/>
          <w:szCs w:val="24"/>
          <w:lang w:val="en-US"/>
        </w:rPr>
        <w:t>.</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4F1EC5"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4F1EC5"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50F9E0"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C1196"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77777777"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BB4922">
        <w:rPr>
          <w:rFonts w:cstheme="minorHAnsi"/>
          <w:i/>
          <w:sz w:val="24"/>
          <w:szCs w:val="24"/>
          <w:lang w:val="en-US"/>
        </w:rPr>
        <w:t xml:space="preserve">the like </w:t>
      </w:r>
      <w:r w:rsidRPr="00BB4922">
        <w:rPr>
          <w:rFonts w:cstheme="minorHAnsi"/>
          <w:i/>
          <w:sz w:val="24"/>
          <w:szCs w:val="24"/>
          <w:lang w:val="en-US"/>
        </w:rPr>
        <w:t xml:space="preserve">product. It is requested, thereby, that your company provides information </w:t>
      </w:r>
      <w:r w:rsidR="0028184E" w:rsidRPr="00BB4922">
        <w:rPr>
          <w:rFonts w:cstheme="minorHAnsi"/>
          <w:i/>
          <w:sz w:val="24"/>
          <w:szCs w:val="24"/>
          <w:lang w:val="en-US"/>
        </w:rPr>
        <w:t>about sales in the domestic market, exports to t</w:t>
      </w:r>
      <w:r w:rsidRPr="00BB4922">
        <w:rPr>
          <w:rFonts w:cstheme="minorHAnsi"/>
          <w:i/>
          <w:sz w:val="24"/>
          <w:szCs w:val="24"/>
          <w:lang w:val="en-US"/>
        </w:rPr>
        <w:t xml:space="preserve">hird-country </w:t>
      </w:r>
      <w:r w:rsidR="0028184E" w:rsidRPr="00BB4922">
        <w:rPr>
          <w:rFonts w:cstheme="minorHAnsi"/>
          <w:i/>
          <w:sz w:val="24"/>
          <w:szCs w:val="24"/>
          <w:lang w:val="en-US"/>
        </w:rPr>
        <w:t xml:space="preserve">markets </w:t>
      </w:r>
      <w:r w:rsidRPr="00BB4922">
        <w:rPr>
          <w:rFonts w:cstheme="minorHAnsi"/>
          <w:i/>
          <w:sz w:val="24"/>
          <w:szCs w:val="24"/>
          <w:lang w:val="en-US"/>
        </w:rPr>
        <w:t xml:space="preserve">and costs incurred by your company in product manufacturing, </w:t>
      </w:r>
      <w:proofErr w:type="gramStart"/>
      <w:r w:rsidRPr="00BB4922">
        <w:rPr>
          <w:rFonts w:cstheme="minorHAnsi"/>
          <w:i/>
          <w:sz w:val="24"/>
          <w:szCs w:val="24"/>
          <w:lang w:val="en-US"/>
        </w:rPr>
        <w:t>distribution</w:t>
      </w:r>
      <w:proofErr w:type="gramEnd"/>
      <w:r w:rsidRPr="00BB4922">
        <w:rPr>
          <w:rFonts w:cstheme="minorHAnsi"/>
          <w:i/>
          <w:sz w:val="24"/>
          <w:szCs w:val="24"/>
          <w:lang w:val="en-US"/>
        </w:rPr>
        <w:t xml:space="preserve"> and sales.</w:t>
      </w:r>
      <w:r w:rsidR="0041394A" w:rsidRPr="00BB4922">
        <w:rPr>
          <w:rFonts w:cstheme="minorHAnsi"/>
          <w:lang w:val="en-US"/>
        </w:rPr>
        <w:t xml:space="preserve"> </w:t>
      </w:r>
      <w:r w:rsidR="0041394A" w:rsidRPr="00BB4922">
        <w:rPr>
          <w:rFonts w:cstheme="minorHAnsi"/>
          <w:i/>
          <w:sz w:val="24"/>
          <w:szCs w:val="24"/>
          <w:lang w:val="en-US"/>
        </w:rPr>
        <w:t>It is important that all available data be reported by the company.</w:t>
      </w:r>
      <w:r w:rsidRPr="00BB4922">
        <w:rPr>
          <w:rFonts w:cstheme="minorHAnsi"/>
          <w:i/>
          <w:sz w:val="24"/>
          <w:szCs w:val="24"/>
          <w:lang w:val="en-US"/>
        </w:rPr>
        <w:t xml:space="preserve"> </w:t>
      </w:r>
      <w:r w:rsidRPr="00BB4922">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BB4922">
        <w:rPr>
          <w:rFonts w:cstheme="minorHAnsi"/>
          <w:bCs/>
          <w:i/>
          <w:sz w:val="24"/>
          <w:szCs w:val="24"/>
          <w:lang w:val="en-US"/>
        </w:rPr>
        <w:t>The aggregation of r</w:t>
      </w:r>
      <w:r w:rsidRPr="00BB4922">
        <w:rPr>
          <w:rFonts w:cstheme="minorHAnsi"/>
          <w:bCs/>
          <w:i/>
          <w:sz w:val="24"/>
          <w:szCs w:val="24"/>
          <w:lang w:val="en-US"/>
        </w:rPr>
        <w:t xml:space="preserve">eported information must be reconciled with your accounting system and with the information reported in Appendix </w:t>
      </w:r>
      <w:r w:rsidR="008F1010" w:rsidRPr="00BB4922">
        <w:rPr>
          <w:rFonts w:cstheme="minorHAnsi"/>
          <w:bCs/>
          <w:i/>
          <w:sz w:val="24"/>
          <w:szCs w:val="24"/>
          <w:lang w:val="en-US"/>
        </w:rPr>
        <w:t>VIII</w:t>
      </w:r>
      <w:r w:rsidRPr="00BB4922">
        <w:rPr>
          <w:rFonts w:cstheme="minorHAnsi"/>
          <w:bCs/>
          <w:i/>
          <w:sz w:val="24"/>
          <w:szCs w:val="24"/>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7E9048"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it is requested that you fill fields 38.0 to 45.0</w:t>
      </w:r>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proofErr w:type="gramStart"/>
      <w:r w:rsidR="00C676BE" w:rsidRPr="00BB4922">
        <w:rPr>
          <w:rFonts w:cstheme="minorHAnsi"/>
          <w:sz w:val="24"/>
          <w:szCs w:val="24"/>
          <w:lang w:val="en-US"/>
        </w:rPr>
        <w:t>to</w:t>
      </w:r>
      <w:proofErr w:type="gramEnd"/>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9.(</w:t>
      </w:r>
      <w:proofErr w:type="gramEnd"/>
      <w:r w:rsidRPr="00BB4922">
        <w:rPr>
          <w:rFonts w:cstheme="minorHAnsi"/>
          <w:b/>
          <w:bCs/>
          <w:sz w:val="24"/>
          <w:szCs w:val="24"/>
          <w:lang w:val="en-US"/>
        </w:rPr>
        <w:t xml:space="preserve">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w:t>
      </w:r>
      <w:proofErr w:type="gramStart"/>
      <w:r w:rsidRPr="00BB4922">
        <w:rPr>
          <w:rFonts w:cstheme="minorHAnsi"/>
          <w:color w:val="000000"/>
          <w:sz w:val="24"/>
          <w:szCs w:val="24"/>
          <w:lang w:val="en-US"/>
        </w:rPr>
        <w:t>others</w:t>
      </w:r>
      <w:proofErr w:type="gramEnd"/>
      <w:r w:rsidRPr="00BB4922">
        <w:rPr>
          <w:rFonts w:cstheme="minorHAnsi"/>
          <w:color w:val="000000"/>
          <w:sz w:val="24"/>
          <w:szCs w:val="24"/>
          <w:lang w:val="en-US"/>
        </w:rPr>
        <w:t xml:space="preserve">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11.0 :</w:t>
      </w:r>
      <w:proofErr w:type="gramEnd"/>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(reported unit</w:t>
      </w:r>
      <w:r w:rsidR="002108D8" w:rsidRPr="00BB4922">
        <w:rPr>
          <w:rFonts w:cstheme="minorHAnsi"/>
          <w:b/>
          <w:bCs/>
          <w:sz w:val="24"/>
          <w:szCs w:val="24"/>
          <w:lang w:val="en-US"/>
        </w:rPr>
        <w:t>, preferably weight unit: kg or 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 xml:space="preserve">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92EC5"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13.(</w:t>
      </w:r>
      <w:proofErr w:type="gramEnd"/>
      <w:r w:rsidRPr="00BB4922">
        <w:rPr>
          <w:rFonts w:cstheme="minorHAnsi"/>
          <w:b/>
          <w:bCs/>
          <w:sz w:val="24"/>
          <w:szCs w:val="24"/>
          <w:lang w:val="en-US"/>
        </w:rPr>
        <w:t xml:space="preserve">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14.(</w:t>
      </w:r>
      <w:proofErr w:type="gramEnd"/>
      <w:r w:rsidRPr="00BB4922">
        <w:rPr>
          <w:rFonts w:cstheme="minorHAnsi"/>
          <w:b/>
          <w:bCs/>
          <w:sz w:val="24"/>
          <w:szCs w:val="24"/>
          <w:lang w:val="en-US"/>
        </w:rPr>
        <w:t>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w:t>
      </w:r>
      <w:proofErr w:type="gramStart"/>
      <w:r w:rsidRPr="00BB4922">
        <w:rPr>
          <w:rFonts w:cstheme="minorHAnsi"/>
          <w:bCs/>
          <w:sz w:val="24"/>
          <w:szCs w:val="24"/>
          <w:lang w:val="en-US"/>
        </w:rPr>
        <w:t xml:space="preserve">of </w:t>
      </w:r>
      <w:r w:rsidR="00726DFF" w:rsidRPr="00BB4922">
        <w:rPr>
          <w:rFonts w:cstheme="minorHAnsi"/>
          <w:bCs/>
          <w:sz w:val="24"/>
          <w:szCs w:val="24"/>
          <w:lang w:val="en-US"/>
        </w:rPr>
        <w:t xml:space="preserve"> </w:t>
      </w:r>
      <w:r w:rsidRPr="00BB4922">
        <w:rPr>
          <w:rFonts w:cstheme="minorHAnsi"/>
          <w:bCs/>
          <w:sz w:val="24"/>
          <w:szCs w:val="24"/>
          <w:lang w:val="en-US"/>
        </w:rPr>
        <w:t>interest</w:t>
      </w:r>
      <w:proofErr w:type="gramEnd"/>
      <w:r w:rsidRPr="00BB4922">
        <w:rPr>
          <w:rFonts w:cstheme="minorHAnsi"/>
          <w:bCs/>
          <w:sz w:val="24"/>
          <w:szCs w:val="24"/>
          <w:lang w:val="en-US"/>
        </w:rPr>
        <w:t xml:space="preserve">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how</w:t>
      </w:r>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 xml:space="preserve">3- n </w:t>
      </w:r>
      <w:proofErr w:type="gramStart"/>
      <w:r w:rsidRPr="00BB4922">
        <w:rPr>
          <w:rFonts w:cstheme="minorHAnsi"/>
          <w:bCs/>
          <w:sz w:val="24"/>
          <w:szCs w:val="24"/>
          <w:lang w:val="en-US"/>
        </w:rPr>
        <w:t>=  Specify</w:t>
      </w:r>
      <w:proofErr w:type="gramEnd"/>
      <w:r w:rsidRPr="00BB4922">
        <w:rPr>
          <w:rFonts w:cstheme="minorHAnsi"/>
          <w:bCs/>
          <w:sz w:val="24"/>
          <w:szCs w:val="24"/>
          <w:lang w:val="en-US"/>
        </w:rPr>
        <w:t xml:space="preserve">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w:t>
      </w:r>
      <w:r w:rsidRPr="00BB4922">
        <w:rPr>
          <w:rFonts w:cstheme="minorHAnsi"/>
          <w:sz w:val="24"/>
          <w:szCs w:val="24"/>
          <w:lang w:val="en-US"/>
        </w:rPr>
        <w:lastRenderedPageBreak/>
        <w:t xml:space="preserve">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34.0</w:t>
      </w:r>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w:t>
      </w:r>
      <w:proofErr w:type="gramStart"/>
      <w:r w:rsidR="00A63308" w:rsidRPr="00BB4922">
        <w:rPr>
          <w:rFonts w:cstheme="minorHAnsi"/>
          <w:b/>
          <w:sz w:val="24"/>
          <w:szCs w:val="24"/>
          <w:lang w:val="en-US"/>
        </w:rPr>
        <w:t>33.(</w:t>
      </w:r>
      <w:proofErr w:type="gramEnd"/>
      <w:r w:rsidR="00A63308" w:rsidRPr="00BB4922">
        <w:rPr>
          <w:rFonts w:cstheme="minorHAnsi"/>
          <w:b/>
          <w:sz w:val="24"/>
          <w:szCs w:val="24"/>
          <w:lang w:val="en-US"/>
        </w:rPr>
        <w:t>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BB4922">
        <w:rPr>
          <w:rFonts w:cstheme="minorHAnsi"/>
          <w:sz w:val="24"/>
          <w:szCs w:val="24"/>
          <w:lang w:val="en-US"/>
        </w:rPr>
        <w:t>provide  a</w:t>
      </w:r>
      <w:proofErr w:type="gramEnd"/>
      <w:r w:rsidRPr="00BB4922">
        <w:rPr>
          <w:rFonts w:cstheme="minorHAnsi"/>
          <w:sz w:val="24"/>
          <w:szCs w:val="24"/>
          <w:lang w:val="en-US"/>
        </w:rPr>
        <w:t xml:space="preserve">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BB4922">
        <w:rPr>
          <w:rFonts w:cstheme="minorHAnsi"/>
          <w:sz w:val="24"/>
          <w:szCs w:val="24"/>
          <w:lang w:val="en-US"/>
        </w:rPr>
        <w:t>33.(</w:t>
      </w:r>
      <w:proofErr w:type="gramEnd"/>
      <w:r w:rsidRPr="00BB4922">
        <w:rPr>
          <w:rFonts w:cstheme="minorHAnsi"/>
          <w:sz w:val="24"/>
          <w:szCs w:val="24"/>
          <w:lang w:val="en-US"/>
        </w:rPr>
        <w:t>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Indicate whether the freight carrier is </w:t>
      </w:r>
      <w:proofErr w:type="gramStart"/>
      <w:r w:rsidRPr="00BB4922">
        <w:rPr>
          <w:rFonts w:cstheme="minorHAnsi"/>
          <w:sz w:val="24"/>
          <w:szCs w:val="24"/>
          <w:lang w:val="en-US"/>
        </w:rPr>
        <w:t>a</w:t>
      </w:r>
      <w:proofErr w:type="gramEnd"/>
      <w:r w:rsidRPr="00BB4922">
        <w:rPr>
          <w:rFonts w:cstheme="minorHAnsi"/>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 xml:space="preserve">country of </w:t>
      </w:r>
      <w:proofErr w:type="spellStart"/>
      <w:r w:rsidR="00023431" w:rsidRPr="00BB4922">
        <w:rPr>
          <w:rFonts w:cstheme="minorHAnsi"/>
          <w:sz w:val="24"/>
          <w:szCs w:val="24"/>
          <w:lang w:val="en-US"/>
        </w:rPr>
        <w:t>manufacturing</w:t>
      </w:r>
      <w:r w:rsidRPr="00BB4922">
        <w:rPr>
          <w:rFonts w:cstheme="minorHAnsi"/>
          <w:sz w:val="24"/>
          <w:szCs w:val="24"/>
          <w:lang w:val="en-US"/>
        </w:rPr>
        <w:t>to</w:t>
      </w:r>
      <w:proofErr w:type="spellEnd"/>
      <w:r w:rsidRPr="00BB4922">
        <w:rPr>
          <w:rFonts w:cstheme="minorHAnsi"/>
          <w:sz w:val="24"/>
          <w:szCs w:val="24"/>
          <w:lang w:val="en-US"/>
        </w:rPr>
        <w:t xml:space="preserve">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lastRenderedPageBreak/>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proofErr w:type="gramStart"/>
      <w:r w:rsidRPr="00BB4922">
        <w:rPr>
          <w:rFonts w:cstheme="minorHAnsi"/>
          <w:b/>
          <w:bCs/>
          <w:sz w:val="24"/>
          <w:szCs w:val="24"/>
          <w:lang w:val="en-US"/>
        </w:rPr>
        <w:t>Third-Country Customs Duty</w:t>
      </w:r>
      <w:proofErr w:type="gramEnd"/>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lastRenderedPageBreak/>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w:t>
            </w:r>
            <w:proofErr w:type="gramStart"/>
            <w:r w:rsidRPr="00BB4922">
              <w:rPr>
                <w:rFonts w:cstheme="minorHAnsi"/>
                <w:b/>
                <w:sz w:val="24"/>
                <w:szCs w:val="24"/>
                <w:lang w:val="en-US"/>
              </w:rPr>
              <w:t xml:space="preserve">-  </w:t>
            </w:r>
            <w:r w:rsidR="00832020" w:rsidRPr="00BB4922">
              <w:rPr>
                <w:rFonts w:cstheme="minorHAnsi"/>
                <w:b/>
                <w:sz w:val="24"/>
                <w:szCs w:val="24"/>
                <w:lang w:val="en-US"/>
              </w:rPr>
              <w:t>Total</w:t>
            </w:r>
            <w:proofErr w:type="gramEnd"/>
            <w:r w:rsidR="00832020" w:rsidRPr="00BB4922">
              <w:rPr>
                <w:rFonts w:cstheme="minorHAnsi"/>
                <w:b/>
                <w:sz w:val="24"/>
                <w:szCs w:val="24"/>
                <w:lang w:val="en-US"/>
              </w:rPr>
              <w:t xml:space="preserve">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 xml:space="preserve">Thereby, the purpose of this item is </w:t>
      </w:r>
      <w:proofErr w:type="gramStart"/>
      <w:r w:rsidRPr="00BB4922">
        <w:rPr>
          <w:rFonts w:cstheme="minorHAnsi"/>
          <w:i/>
          <w:sz w:val="24"/>
          <w:szCs w:val="24"/>
          <w:lang w:val="en-US"/>
        </w:rPr>
        <w:t>assess</w:t>
      </w:r>
      <w:proofErr w:type="gramEnd"/>
      <w:r w:rsidRPr="00BB4922">
        <w:rPr>
          <w:rFonts w:cstheme="minorHAnsi"/>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4F1EC5"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4F1EC5"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w:t>
            </w:r>
            <w:proofErr w:type="spellStart"/>
            <w:r w:rsidR="00DE1635" w:rsidRPr="00BB4922">
              <w:rPr>
                <w:rFonts w:cstheme="minorHAnsi"/>
                <w:bCs/>
                <w:color w:val="000000" w:themeColor="text1"/>
                <w:sz w:val="24"/>
                <w:szCs w:val="24"/>
                <w:lang w:val="en-US"/>
              </w:rPr>
              <w:t>e.g</w:t>
            </w:r>
            <w:proofErr w:type="spellEnd"/>
            <w:r w:rsidR="00DE1635" w:rsidRPr="00BB4922">
              <w:rPr>
                <w:rFonts w:cstheme="minorHAnsi"/>
                <w:bCs/>
                <w:color w:val="000000" w:themeColor="text1"/>
                <w:sz w:val="24"/>
                <w:szCs w:val="24"/>
                <w:lang w:val="en-US"/>
              </w:rPr>
              <w:t xml:space="preserve">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4F1EC5"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4F1EC5"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electrical energy or any other energy source (</w:t>
            </w:r>
            <w:proofErr w:type="gramStart"/>
            <w:r w:rsidRPr="00BB4922">
              <w:rPr>
                <w:rFonts w:cstheme="minorHAnsi"/>
                <w:sz w:val="24"/>
                <w:szCs w:val="24"/>
                <w:lang w:val="en-US"/>
              </w:rPr>
              <w:t>e.g.</w:t>
            </w:r>
            <w:proofErr w:type="gramEnd"/>
            <w:r w:rsidRPr="00BB4922">
              <w:rPr>
                <w:rFonts w:cstheme="minorHAnsi"/>
                <w:sz w:val="24"/>
                <w:szCs w:val="24"/>
                <w:lang w:val="en-US"/>
              </w:rPr>
              <w:t xml:space="preserve"> </w:t>
            </w:r>
            <w:proofErr w:type="spellStart"/>
            <w:r w:rsidRPr="00BB4922">
              <w:rPr>
                <w:rFonts w:cstheme="minorHAnsi"/>
                <w:sz w:val="24"/>
                <w:szCs w:val="24"/>
                <w:lang w:val="en-US"/>
              </w:rPr>
              <w:t>termic</w:t>
            </w:r>
            <w:proofErr w:type="spellEnd"/>
            <w:r w:rsidRPr="00BB4922">
              <w:rPr>
                <w:rFonts w:cstheme="minorHAnsi"/>
                <w:sz w:val="24"/>
                <w:szCs w:val="24"/>
                <w:lang w:val="en-US"/>
              </w:rPr>
              <w:t>,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lastRenderedPageBreak/>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4F1EC5"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4F1EC5"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4F1EC5"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 xml:space="preserve">In addition, report, in the column to the right, the unit consumption which refers to direct labor, </w:t>
            </w:r>
            <w:proofErr w:type="spellStart"/>
            <w:r w:rsidRPr="00BB4922">
              <w:rPr>
                <w:rFonts w:cstheme="minorHAnsi"/>
                <w:sz w:val="24"/>
                <w:szCs w:val="24"/>
                <w:lang w:val="en-US"/>
              </w:rPr>
              <w:t>i</w:t>
            </w:r>
            <w:proofErr w:type="spellEnd"/>
            <w:r w:rsidRPr="00BB4922">
              <w:rPr>
                <w:rFonts w:cstheme="minorHAnsi"/>
                <w:sz w:val="24"/>
                <w:szCs w:val="24"/>
                <w:lang w:val="en-US"/>
              </w:rPr>
              <w:t>. e., the number of hours worked needed to the manufacturing of one unit of the product.</w:t>
            </w:r>
          </w:p>
        </w:tc>
      </w:tr>
      <w:tr w:rsidR="008D2CE0" w:rsidRPr="004F1EC5"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4F1EC5"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Report the total fixed cost, which shall correspond to 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w:t>
            </w:r>
            <w:r w:rsidRPr="00BB4922">
              <w:rPr>
                <w:rFonts w:cstheme="minorHAnsi"/>
                <w:sz w:val="24"/>
                <w:szCs w:val="24"/>
                <w:lang w:val="en-US"/>
              </w:rPr>
              <w:lastRenderedPageBreak/>
              <w:t xml:space="preserve">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4F1EC5"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lastRenderedPageBreak/>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4F1EC5"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4F1EC5"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4F1EC5"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4F1EC5"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lastRenderedPageBreak/>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4F1EC5"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23B4E4"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F55E4"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47EB16"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proofErr w:type="gramStart"/>
      <w:r w:rsidR="00E43746" w:rsidRPr="00BB4922">
        <w:rPr>
          <w:rFonts w:cstheme="minorHAnsi"/>
          <w:sz w:val="24"/>
          <w:szCs w:val="24"/>
          <w:lang w:val="en-US"/>
        </w:rPr>
        <w:t>to</w:t>
      </w:r>
      <w:proofErr w:type="gramEnd"/>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9.(1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11.0 :</w:t>
      </w:r>
      <w:proofErr w:type="gramEnd"/>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(reported unit</w:t>
      </w:r>
      <w:r w:rsidR="00201C61" w:rsidRPr="00BB4922">
        <w:rPr>
          <w:rFonts w:cstheme="minorHAnsi"/>
          <w:b/>
          <w:bCs/>
          <w:sz w:val="24"/>
          <w:szCs w:val="24"/>
          <w:lang w:val="en-US"/>
        </w:rPr>
        <w:t>, preferably weight unit: kg or 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 xml:space="preserv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lastRenderedPageBreak/>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9678E"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w:t>
      </w:r>
      <w:r w:rsidRPr="00BB4922">
        <w:rPr>
          <w:rFonts w:cstheme="minorHAnsi"/>
          <w:sz w:val="24"/>
          <w:szCs w:val="24"/>
          <w:lang w:val="en-US"/>
        </w:rPr>
        <w:lastRenderedPageBreak/>
        <w:t xml:space="preserve">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13.(</w:t>
      </w:r>
      <w:proofErr w:type="gramEnd"/>
      <w:r w:rsidRPr="00BB4922">
        <w:rPr>
          <w:rFonts w:cstheme="minorHAnsi"/>
          <w:b/>
          <w:bCs/>
          <w:sz w:val="24"/>
          <w:szCs w:val="24"/>
          <w:lang w:val="en-US"/>
        </w:rPr>
        <w:t xml:space="preserve">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14.(</w:t>
      </w:r>
      <w:proofErr w:type="gramEnd"/>
      <w:r w:rsidRPr="00BB4922">
        <w:rPr>
          <w:rFonts w:cstheme="minorHAnsi"/>
          <w:b/>
          <w:bCs/>
          <w:sz w:val="24"/>
          <w:szCs w:val="24"/>
          <w:lang w:val="en-US"/>
        </w:rPr>
        <w:t>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lastRenderedPageBreak/>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 xml:space="preserve">3- n </w:t>
      </w:r>
      <w:proofErr w:type="gramStart"/>
      <w:r w:rsidRPr="00BB4922">
        <w:rPr>
          <w:rFonts w:cstheme="minorHAnsi"/>
          <w:bCs/>
          <w:sz w:val="24"/>
          <w:szCs w:val="24"/>
          <w:lang w:val="en-US"/>
        </w:rPr>
        <w:t>=  Specify</w:t>
      </w:r>
      <w:proofErr w:type="gramEnd"/>
      <w:r w:rsidRPr="00BB4922">
        <w:rPr>
          <w:rFonts w:cstheme="minorHAnsi"/>
          <w:bCs/>
          <w:sz w:val="24"/>
          <w:szCs w:val="24"/>
          <w:lang w:val="en-US"/>
        </w:rPr>
        <w:t xml:space="preserve">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4F1EC5"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w:t>
      </w:r>
      <w:r w:rsidRPr="00BB4922">
        <w:rPr>
          <w:rFonts w:cstheme="minorHAnsi"/>
          <w:sz w:val="24"/>
          <w:szCs w:val="24"/>
          <w:lang w:val="en-US"/>
        </w:rPr>
        <w:lastRenderedPageBreak/>
        <w:t>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w:t>
      </w:r>
      <w:proofErr w:type="gramStart"/>
      <w:r w:rsidR="00A24301" w:rsidRPr="00BB4922">
        <w:rPr>
          <w:rFonts w:cstheme="minorHAnsi"/>
          <w:b/>
          <w:sz w:val="24"/>
          <w:szCs w:val="24"/>
          <w:lang w:val="en-US"/>
        </w:rPr>
        <w:t>4</w:t>
      </w:r>
      <w:r w:rsidR="00E6741D" w:rsidRPr="00BB4922">
        <w:rPr>
          <w:rFonts w:cstheme="minorHAnsi"/>
          <w:b/>
          <w:sz w:val="24"/>
          <w:szCs w:val="24"/>
          <w:lang w:val="en-US"/>
        </w:rPr>
        <w:t>0</w:t>
      </w:r>
      <w:r w:rsidR="00A24301" w:rsidRPr="00BB4922">
        <w:rPr>
          <w:rFonts w:cstheme="minorHAnsi"/>
          <w:b/>
          <w:sz w:val="24"/>
          <w:szCs w:val="24"/>
          <w:lang w:val="en-US"/>
        </w:rPr>
        <w:t>.(</w:t>
      </w:r>
      <w:proofErr w:type="gramEnd"/>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 xml:space="preserve">.0 through </w:t>
      </w:r>
      <w:proofErr w:type="gramStart"/>
      <w:r w:rsidRPr="00BB4922">
        <w:rPr>
          <w:rFonts w:cstheme="minorHAnsi"/>
          <w:sz w:val="24"/>
          <w:szCs w:val="24"/>
          <w:lang w:val="en-US"/>
        </w:rPr>
        <w:t>4</w:t>
      </w:r>
      <w:r w:rsidR="00E6741D" w:rsidRPr="00BB4922">
        <w:rPr>
          <w:rFonts w:cstheme="minorHAnsi"/>
          <w:sz w:val="24"/>
          <w:szCs w:val="24"/>
          <w:lang w:val="en-US"/>
        </w:rPr>
        <w:t>0</w:t>
      </w:r>
      <w:r w:rsidRPr="00BB4922">
        <w:rPr>
          <w:rFonts w:cstheme="minorHAnsi"/>
          <w:sz w:val="24"/>
          <w:szCs w:val="24"/>
          <w:lang w:val="en-US"/>
        </w:rPr>
        <w:t>.(</w:t>
      </w:r>
      <w:proofErr w:type="gramEnd"/>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w:t>
      </w:r>
      <w:proofErr w:type="gramStart"/>
      <w:r w:rsidRPr="00BB4922">
        <w:rPr>
          <w:rFonts w:cstheme="minorHAnsi"/>
          <w:b/>
          <w:sz w:val="24"/>
          <w:szCs w:val="24"/>
          <w:lang w:val="en-US"/>
        </w:rPr>
        <w:t xml:space="preserve">Brazil </w:t>
      </w:r>
      <w:r w:rsidR="00DF5298" w:rsidRPr="00BB4922">
        <w:rPr>
          <w:rFonts w:cstheme="minorHAnsi"/>
          <w:b/>
          <w:bCs/>
          <w:sz w:val="24"/>
          <w:szCs w:val="24"/>
          <w:lang w:val="en-US"/>
        </w:rPr>
        <w:t xml:space="preserve"> (</w:t>
      </w:r>
      <w:proofErr w:type="gramEnd"/>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 xml:space="preserve">.0 through </w:t>
      </w:r>
      <w:proofErr w:type="gramStart"/>
      <w:r w:rsidRPr="00BB4922">
        <w:rPr>
          <w:rFonts w:cstheme="minorHAnsi"/>
          <w:sz w:val="24"/>
          <w:szCs w:val="24"/>
          <w:lang w:val="en-US"/>
        </w:rPr>
        <w:t>4</w:t>
      </w:r>
      <w:r w:rsidR="00E6741D" w:rsidRPr="00BB4922">
        <w:rPr>
          <w:rFonts w:cstheme="minorHAnsi"/>
          <w:sz w:val="24"/>
          <w:szCs w:val="24"/>
          <w:lang w:val="en-US"/>
        </w:rPr>
        <w:t>0</w:t>
      </w:r>
      <w:r w:rsidRPr="00BB4922">
        <w:rPr>
          <w:rFonts w:cstheme="minorHAnsi"/>
          <w:sz w:val="24"/>
          <w:szCs w:val="24"/>
          <w:lang w:val="en-US"/>
        </w:rPr>
        <w:t>.(</w:t>
      </w:r>
      <w:proofErr w:type="gramEnd"/>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on the basis of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3F70B2"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7" w:name="_Toc340425374"/>
      <w:r w:rsidRPr="00BB4922">
        <w:rPr>
          <w:rFonts w:asciiTheme="minorHAnsi" w:hAnsiTheme="minorHAnsi" w:cstheme="minorHAnsi"/>
          <w:szCs w:val="24"/>
          <w:lang w:val="en-US"/>
        </w:rPr>
        <w:lastRenderedPageBreak/>
        <w:t>VII – TOTAL SALES</w:t>
      </w:r>
      <w:bookmarkEnd w:id="7"/>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8" w:name="_Toc340425375"/>
      <w:r w:rsidRPr="00BB4922">
        <w:rPr>
          <w:rFonts w:asciiTheme="minorHAnsi" w:hAnsiTheme="minorHAnsi" w:cstheme="minorHAnsi"/>
          <w:szCs w:val="24"/>
          <w:lang w:val="en-US"/>
        </w:rPr>
        <w:t>ITEM D – TOTAL SALES RE</w:t>
      </w:r>
      <w:bookmarkEnd w:id="8"/>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w:t>
      </w:r>
      <w:proofErr w:type="gramStart"/>
      <w:r w:rsidRPr="00BB4922">
        <w:rPr>
          <w:rFonts w:asciiTheme="minorHAnsi" w:hAnsiTheme="minorHAnsi" w:cstheme="minorHAnsi"/>
          <w:b w:val="0"/>
          <w:szCs w:val="24"/>
          <w:lang w:val="en-US"/>
        </w:rPr>
        <w:t>taking into account</w:t>
      </w:r>
      <w:proofErr w:type="gramEnd"/>
      <w:r w:rsidRPr="00BB4922">
        <w:rPr>
          <w:rFonts w:asciiTheme="minorHAnsi" w:hAnsiTheme="minorHAnsi" w:cstheme="minorHAnsi"/>
          <w:b w:val="0"/>
          <w:szCs w:val="24"/>
          <w:lang w:val="en-US"/>
        </w:rPr>
        <w:t xml:space="preserve">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 xml:space="preserve">The information under field A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Resales of the like product purchased in the domestic market of </w:t>
      </w:r>
      <w:proofErr w:type="spellStart"/>
      <w:r w:rsidRPr="00BB4922">
        <w:rPr>
          <w:rFonts w:asciiTheme="minorHAnsi" w:hAnsiTheme="minorHAnsi" w:cstheme="minorHAnsi"/>
          <w:b w:val="0"/>
          <w:szCs w:val="24"/>
          <w:lang w:val="en-US"/>
        </w:rPr>
        <w:t>your’s</w:t>
      </w:r>
      <w:proofErr w:type="spellEnd"/>
      <w:r w:rsidRPr="00BB4922">
        <w:rPr>
          <w:rFonts w:asciiTheme="minorHAnsi" w:hAnsiTheme="minorHAnsi" w:cstheme="minorHAnsi"/>
          <w:b w:val="0"/>
          <w:szCs w:val="24"/>
          <w:lang w:val="en-US"/>
        </w:rPr>
        <w:t xml:space="preserve">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E5C9158"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3326F9">
        <w:rPr>
          <w:rFonts w:cstheme="minorHAnsi"/>
          <w:sz w:val="24"/>
          <w:szCs w:val="24"/>
          <w:lang w:val="en-US"/>
        </w:rPr>
        <w:t>Department of Trade Remedies</w:t>
      </w:r>
      <w:r w:rsidRPr="00BB4922">
        <w:rPr>
          <w:rFonts w:cstheme="minorHAnsi"/>
          <w:sz w:val="24"/>
          <w:szCs w:val="24"/>
          <w:lang w:val="en-US"/>
        </w:rPr>
        <w:t xml:space="preserve"> (</w:t>
      </w:r>
      <w:r w:rsidR="003326F9">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w:t>
      </w:r>
      <w:proofErr w:type="gramStart"/>
      <w:r w:rsidRPr="00BB4922">
        <w:rPr>
          <w:rFonts w:cstheme="minorHAnsi"/>
          <w:sz w:val="24"/>
          <w:szCs w:val="24"/>
          <w:lang w:val="en-US"/>
        </w:rPr>
        <w:t>such</w:t>
      </w:r>
      <w:proofErr w:type="gramEnd"/>
      <w:r w:rsidRPr="00BB4922">
        <w:rPr>
          <w:rFonts w:cstheme="minorHAnsi"/>
          <w:sz w:val="24"/>
          <w:szCs w:val="24"/>
          <w:lang w:val="en-US"/>
        </w:rPr>
        <w:t xml:space="preserve">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 xml:space="preserve">Legal </w:t>
      </w:r>
      <w:proofErr w:type="gramStart"/>
      <w:r w:rsidRPr="00BB4922">
        <w:rPr>
          <w:rFonts w:cstheme="minorHAnsi"/>
          <w:sz w:val="24"/>
          <w:szCs w:val="24"/>
          <w:lang w:val="en-US"/>
        </w:rPr>
        <w:t>representative’s  legible</w:t>
      </w:r>
      <w:proofErr w:type="gramEnd"/>
      <w:r w:rsidRPr="00BB4922">
        <w:rPr>
          <w:rFonts w:cstheme="minorHAnsi"/>
          <w:sz w:val="24"/>
          <w:szCs w:val="24"/>
          <w:lang w:val="en-US"/>
        </w:rPr>
        <w:t xml:space="preserv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3F133B">
      <w:headerReference w:type="even" r:id="rId9"/>
      <w:headerReference w:type="default" r:id="rId10"/>
      <w:footerReference w:type="even" r:id="rId11"/>
      <w:footerReference w:type="default" r:id="rId12"/>
      <w:headerReference w:type="first" r:id="rId13"/>
      <w:footerReference w:type="first" r:id="rId14"/>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46168" w14:textId="77777777" w:rsidR="00AC08C5" w:rsidRDefault="00AC08C5">
      <w:pPr>
        <w:spacing w:after="0" w:line="240" w:lineRule="auto"/>
      </w:pPr>
      <w:r>
        <w:separator/>
      </w:r>
    </w:p>
  </w:endnote>
  <w:endnote w:type="continuationSeparator" w:id="0">
    <w:p w14:paraId="06DC4D0F" w14:textId="77777777" w:rsidR="00AC08C5" w:rsidRDefault="00AC0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Cambria"/>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8AC35" w14:textId="77777777" w:rsidR="00AC08C5" w:rsidRDefault="00AC08C5">
      <w:pPr>
        <w:spacing w:after="0" w:line="240" w:lineRule="auto"/>
      </w:pPr>
      <w:r>
        <w:separator/>
      </w:r>
    </w:p>
  </w:footnote>
  <w:footnote w:type="continuationSeparator" w:id="0">
    <w:p w14:paraId="166E46ED" w14:textId="77777777" w:rsidR="00AC08C5" w:rsidRDefault="00AC08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ahra Faheina Gadelha">
    <w15:presenceInfo w15:providerId="AD" w15:userId="S::zahra.gadelha@economia.gov.br::72e2c0b9-f451-4dcf-8b15-74b1815f54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44AC"/>
    <w:rsid w:val="00155798"/>
    <w:rsid w:val="001613FC"/>
    <w:rsid w:val="001672D7"/>
    <w:rsid w:val="00170B3B"/>
    <w:rsid w:val="001726E4"/>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B6CCB"/>
    <w:rsid w:val="002C30B4"/>
    <w:rsid w:val="002D3B2C"/>
    <w:rsid w:val="002D3B83"/>
    <w:rsid w:val="002E123A"/>
    <w:rsid w:val="002E41C8"/>
    <w:rsid w:val="002E4674"/>
    <w:rsid w:val="002F0981"/>
    <w:rsid w:val="002F3B74"/>
    <w:rsid w:val="003134B7"/>
    <w:rsid w:val="00315185"/>
    <w:rsid w:val="00316A64"/>
    <w:rsid w:val="00322C40"/>
    <w:rsid w:val="003244BF"/>
    <w:rsid w:val="00325B7A"/>
    <w:rsid w:val="003313B0"/>
    <w:rsid w:val="003326F9"/>
    <w:rsid w:val="00334F14"/>
    <w:rsid w:val="00335CC5"/>
    <w:rsid w:val="003420B6"/>
    <w:rsid w:val="0034228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1EC5"/>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20A6"/>
    <w:rsid w:val="00607022"/>
    <w:rsid w:val="00611485"/>
    <w:rsid w:val="00617131"/>
    <w:rsid w:val="00617151"/>
    <w:rsid w:val="00617CA4"/>
    <w:rsid w:val="006222FB"/>
    <w:rsid w:val="006314CC"/>
    <w:rsid w:val="00632096"/>
    <w:rsid w:val="0063530B"/>
    <w:rsid w:val="00637CD6"/>
    <w:rsid w:val="00641921"/>
    <w:rsid w:val="006444C5"/>
    <w:rsid w:val="006467D9"/>
    <w:rsid w:val="00646F0C"/>
    <w:rsid w:val="00651AC2"/>
    <w:rsid w:val="0067026F"/>
    <w:rsid w:val="00673E52"/>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D6B07"/>
    <w:rsid w:val="006E0824"/>
    <w:rsid w:val="006E0C54"/>
    <w:rsid w:val="006E7A35"/>
    <w:rsid w:val="006F12CC"/>
    <w:rsid w:val="00705688"/>
    <w:rsid w:val="00712F40"/>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3F3D"/>
    <w:rsid w:val="00864CB2"/>
    <w:rsid w:val="00864CE9"/>
    <w:rsid w:val="008656E4"/>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390C"/>
    <w:rsid w:val="008E574C"/>
    <w:rsid w:val="008F1010"/>
    <w:rsid w:val="008F1A43"/>
    <w:rsid w:val="008F6E1D"/>
    <w:rsid w:val="00900EE2"/>
    <w:rsid w:val="00903728"/>
    <w:rsid w:val="00903BDE"/>
    <w:rsid w:val="00907F8A"/>
    <w:rsid w:val="00911867"/>
    <w:rsid w:val="00917A09"/>
    <w:rsid w:val="00920AD4"/>
    <w:rsid w:val="00925C5B"/>
    <w:rsid w:val="009366A5"/>
    <w:rsid w:val="00940020"/>
    <w:rsid w:val="009405E1"/>
    <w:rsid w:val="0094173D"/>
    <w:rsid w:val="00947A41"/>
    <w:rsid w:val="0095390A"/>
    <w:rsid w:val="00957BC3"/>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28AD"/>
    <w:rsid w:val="00A5339D"/>
    <w:rsid w:val="00A535FB"/>
    <w:rsid w:val="00A63308"/>
    <w:rsid w:val="00A707DF"/>
    <w:rsid w:val="00A7335D"/>
    <w:rsid w:val="00A74E22"/>
    <w:rsid w:val="00A82854"/>
    <w:rsid w:val="00A87FF0"/>
    <w:rsid w:val="00A92D4D"/>
    <w:rsid w:val="00A94E6D"/>
    <w:rsid w:val="00A95976"/>
    <w:rsid w:val="00AA1963"/>
    <w:rsid w:val="00AA5F8F"/>
    <w:rsid w:val="00AA6406"/>
    <w:rsid w:val="00AA6D19"/>
    <w:rsid w:val="00AB101F"/>
    <w:rsid w:val="00AC08C5"/>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4E60"/>
    <w:rsid w:val="00B563B3"/>
    <w:rsid w:val="00B630E9"/>
    <w:rsid w:val="00B7759B"/>
    <w:rsid w:val="00B80F81"/>
    <w:rsid w:val="00B84EF1"/>
    <w:rsid w:val="00B86777"/>
    <w:rsid w:val="00B90C78"/>
    <w:rsid w:val="00B9316B"/>
    <w:rsid w:val="00B9772B"/>
    <w:rsid w:val="00BA0FA2"/>
    <w:rsid w:val="00BA207D"/>
    <w:rsid w:val="00BA38AF"/>
    <w:rsid w:val="00BA3A51"/>
    <w:rsid w:val="00BA599A"/>
    <w:rsid w:val="00BB095B"/>
    <w:rsid w:val="00BB3D43"/>
    <w:rsid w:val="00BB4922"/>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309DE"/>
    <w:rsid w:val="00C40E24"/>
    <w:rsid w:val="00C43601"/>
    <w:rsid w:val="00C44266"/>
    <w:rsid w:val="00C532A0"/>
    <w:rsid w:val="00C625CF"/>
    <w:rsid w:val="00C626E3"/>
    <w:rsid w:val="00C63DF8"/>
    <w:rsid w:val="00C676BE"/>
    <w:rsid w:val="00C7157B"/>
    <w:rsid w:val="00C72DEB"/>
    <w:rsid w:val="00C74BA3"/>
    <w:rsid w:val="00C77EAF"/>
    <w:rsid w:val="00CA154F"/>
    <w:rsid w:val="00CB275C"/>
    <w:rsid w:val="00CB2EE1"/>
    <w:rsid w:val="00CB2FD2"/>
    <w:rsid w:val="00CB6EF5"/>
    <w:rsid w:val="00CC634E"/>
    <w:rsid w:val="00CC7D75"/>
    <w:rsid w:val="00CE44A9"/>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87492"/>
    <w:rsid w:val="00D90670"/>
    <w:rsid w:val="00D95F46"/>
    <w:rsid w:val="00DA70CC"/>
    <w:rsid w:val="00DB1035"/>
    <w:rsid w:val="00DB76D9"/>
    <w:rsid w:val="00DC2020"/>
    <w:rsid w:val="00DD05AA"/>
    <w:rsid w:val="00DE1635"/>
    <w:rsid w:val="00DE7062"/>
    <w:rsid w:val="00DF4D93"/>
    <w:rsid w:val="00DF5298"/>
    <w:rsid w:val="00DF5729"/>
    <w:rsid w:val="00E10DC2"/>
    <w:rsid w:val="00E1126E"/>
    <w:rsid w:val="00E1151F"/>
    <w:rsid w:val="00E144C9"/>
    <w:rsid w:val="00E14828"/>
    <w:rsid w:val="00E211CF"/>
    <w:rsid w:val="00E22825"/>
    <w:rsid w:val="00E24B7E"/>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73895"/>
    <w:rsid w:val="00F75488"/>
    <w:rsid w:val="00F75CF0"/>
    <w:rsid w:val="00F81B23"/>
    <w:rsid w:val="00F8223F"/>
    <w:rsid w:val="00F851FB"/>
    <w:rsid w:val="00F94F55"/>
    <w:rsid w:val="00F969CD"/>
    <w:rsid w:val="00FB2220"/>
    <w:rsid w:val="00FB4EEA"/>
    <w:rsid w:val="00FB6ACA"/>
    <w:rsid w:val="00FC17B9"/>
    <w:rsid w:val="00FC7068"/>
    <w:rsid w:val="00FF3586"/>
    <w:rsid w:val="00FF54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paragraph" w:styleId="Pr-formataoHTML">
    <w:name w:val="HTML Preformatted"/>
    <w:basedOn w:val="Normal"/>
    <w:link w:val="Pr-formataoHTMLChar"/>
    <w:uiPriority w:val="99"/>
    <w:semiHidden/>
    <w:unhideWhenUsed/>
    <w:rsid w:val="006D6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formataoHTMLChar">
    <w:name w:val="Pré-formatação HTML Char"/>
    <w:basedOn w:val="Fontepargpadro"/>
    <w:link w:val="Pr-formataoHTML"/>
    <w:uiPriority w:val="99"/>
    <w:semiHidden/>
    <w:rsid w:val="006D6B07"/>
    <w:rPr>
      <w:rFonts w:ascii="Courier New" w:eastAsia="Times New Roman" w:hAnsi="Courier New" w:cs="Courier New"/>
      <w:sz w:val="20"/>
      <w:szCs w:val="20"/>
      <w:lang w:val="en-US"/>
    </w:rPr>
  </w:style>
  <w:style w:type="character" w:customStyle="1" w:styleId="y2iqfc">
    <w:name w:val="y2iqfc"/>
    <w:basedOn w:val="Fontepargpadro"/>
    <w:rsid w:val="006D6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454181833">
      <w:bodyDiv w:val="1"/>
      <w:marLeft w:val="0"/>
      <w:marRight w:val="0"/>
      <w:marTop w:val="0"/>
      <w:marBottom w:val="0"/>
      <w:divBdr>
        <w:top w:val="none" w:sz="0" w:space="0" w:color="auto"/>
        <w:left w:val="none" w:sz="0" w:space="0" w:color="auto"/>
        <w:bottom w:val="none" w:sz="0" w:space="0" w:color="auto"/>
        <w:right w:val="none" w:sz="0" w:space="0" w:color="auto"/>
      </w:divBdr>
    </w:div>
    <w:div w:id="646015524">
      <w:bodyDiv w:val="1"/>
      <w:marLeft w:val="0"/>
      <w:marRight w:val="0"/>
      <w:marTop w:val="0"/>
      <w:marBottom w:val="0"/>
      <w:divBdr>
        <w:top w:val="none" w:sz="0" w:space="0" w:color="auto"/>
        <w:left w:val="none" w:sz="0" w:space="0" w:color="auto"/>
        <w:bottom w:val="none" w:sz="0" w:space="0" w:color="auto"/>
        <w:right w:val="none" w:sz="0" w:space="0" w:color="auto"/>
      </w:divBdr>
      <w:divsChild>
        <w:div w:id="156238977">
          <w:marLeft w:val="0"/>
          <w:marRight w:val="0"/>
          <w:marTop w:val="0"/>
          <w:marBottom w:val="0"/>
          <w:divBdr>
            <w:top w:val="none" w:sz="0" w:space="0" w:color="auto"/>
            <w:left w:val="none" w:sz="0" w:space="0" w:color="auto"/>
            <w:bottom w:val="none" w:sz="0" w:space="0" w:color="auto"/>
            <w:right w:val="none" w:sz="0" w:space="0" w:color="auto"/>
          </w:divBdr>
        </w:div>
        <w:div w:id="332072825">
          <w:marLeft w:val="0"/>
          <w:marRight w:val="0"/>
          <w:marTop w:val="0"/>
          <w:marBottom w:val="0"/>
          <w:divBdr>
            <w:top w:val="none" w:sz="0" w:space="0" w:color="auto"/>
            <w:left w:val="none" w:sz="0" w:space="0" w:color="auto"/>
            <w:bottom w:val="none" w:sz="0" w:space="0" w:color="auto"/>
            <w:right w:val="none" w:sz="0" w:space="0" w:color="auto"/>
          </w:divBdr>
          <w:divsChild>
            <w:div w:id="922373590">
              <w:marLeft w:val="0"/>
              <w:marRight w:val="165"/>
              <w:marTop w:val="150"/>
              <w:marBottom w:val="0"/>
              <w:divBdr>
                <w:top w:val="none" w:sz="0" w:space="0" w:color="auto"/>
                <w:left w:val="none" w:sz="0" w:space="0" w:color="auto"/>
                <w:bottom w:val="none" w:sz="0" w:space="0" w:color="auto"/>
                <w:right w:val="none" w:sz="0" w:space="0" w:color="auto"/>
              </w:divBdr>
              <w:divsChild>
                <w:div w:id="1727026684">
                  <w:marLeft w:val="0"/>
                  <w:marRight w:val="0"/>
                  <w:marTop w:val="0"/>
                  <w:marBottom w:val="0"/>
                  <w:divBdr>
                    <w:top w:val="none" w:sz="0" w:space="0" w:color="auto"/>
                    <w:left w:val="none" w:sz="0" w:space="0" w:color="auto"/>
                    <w:bottom w:val="none" w:sz="0" w:space="0" w:color="auto"/>
                    <w:right w:val="none" w:sz="0" w:space="0" w:color="auto"/>
                  </w:divBdr>
                  <w:divsChild>
                    <w:div w:id="166469669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economia/pt-br/acesso-a-informacao/sei/usuario-externo-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55</Pages>
  <Words>15562</Words>
  <Characters>84040</Characters>
  <Application>Microsoft Office Word</Application>
  <DocSecurity>0</DocSecurity>
  <Lines>700</Lines>
  <Paragraphs>198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Zahra Faheina Gadelha</cp:lastModifiedBy>
  <cp:revision>7</cp:revision>
  <dcterms:created xsi:type="dcterms:W3CDTF">2023-03-22T19:43:00Z</dcterms:created>
  <dcterms:modified xsi:type="dcterms:W3CDTF">2023-03-23T14:23:00Z</dcterms:modified>
</cp:coreProperties>
</file>